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EE37AA">
      <w:pPr>
        <w:widowControl w:val="0"/>
        <w:ind w:right="-7" w:firstLine="567"/>
        <w:jc w:val="right"/>
        <w:rPr>
          <w:rFonts w:ascii="GHEA Grapalat" w:hAnsi="GHEA Grapalat" w:cs="Sylfaen"/>
          <w:i/>
          <w:u w:val="single"/>
        </w:rPr>
      </w:pPr>
    </w:p>
    <w:p w14:paraId="31A0F3C9" w14:textId="77777777" w:rsidR="00642EFE" w:rsidRPr="009044F1" w:rsidRDefault="00642EFE" w:rsidP="00EE37AA">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07BB3CF3" w:rsidR="00642EFE" w:rsidRPr="00BA7128" w:rsidRDefault="00642EFE" w:rsidP="00EE37AA">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E36FF">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EE37AA">
      <w:pPr>
        <w:pStyle w:val="BodyTextIndent"/>
        <w:widowControl w:val="0"/>
        <w:spacing w:line="240" w:lineRule="auto"/>
        <w:ind w:firstLine="0"/>
        <w:jc w:val="center"/>
        <w:rPr>
          <w:rFonts w:ascii="GHEA Grapalat" w:hAnsi="GHEA Grapalat"/>
          <w:i w:val="0"/>
          <w:sz w:val="24"/>
          <w:szCs w:val="24"/>
        </w:rPr>
      </w:pPr>
    </w:p>
    <w:p w14:paraId="75BB2BD3" w14:textId="417EB020" w:rsidR="0091042F" w:rsidRPr="00601797" w:rsidRDefault="00642EFE" w:rsidP="00EE37AA">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E55DF8" w:rsidRPr="00E55DF8">
        <w:rPr>
          <w:rFonts w:ascii="GHEA Grapalat" w:hAnsi="GHEA Grapalat"/>
          <w:i w:val="0"/>
          <w:color w:val="FF0000"/>
          <w:sz w:val="24"/>
          <w:szCs w:val="24"/>
        </w:rPr>
        <w:t>24</w:t>
      </w:r>
      <w:r w:rsidRPr="00601797">
        <w:rPr>
          <w:rFonts w:ascii="GHEA Grapalat" w:hAnsi="GHEA Grapalat"/>
          <w:i w:val="0"/>
          <w:color w:val="FF0000"/>
          <w:sz w:val="24"/>
          <w:szCs w:val="24"/>
        </w:rPr>
        <w:t>" "</w:t>
      </w:r>
      <w:r w:rsidR="00755398" w:rsidRPr="00755398">
        <w:rPr>
          <w:rFonts w:ascii="GHEA Grapalat" w:hAnsi="GHEA Grapalat"/>
          <w:i w:val="0"/>
          <w:color w:val="FF0000"/>
          <w:sz w:val="24"/>
          <w:szCs w:val="24"/>
        </w:rPr>
        <w:t>10</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4E1DEB">
        <w:rPr>
          <w:rFonts w:ascii="GHEA Grapalat" w:hAnsi="GHEA Grapalat"/>
          <w:i w:val="0"/>
          <w:color w:val="FF0000"/>
          <w:sz w:val="24"/>
          <w:szCs w:val="24"/>
          <w:lang w:val="hy-AM"/>
        </w:rPr>
        <w:t>5</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526194B3" w:rsidR="0091042F" w:rsidRPr="009044F1" w:rsidRDefault="0006703E" w:rsidP="00EE37AA">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E36FF">
        <w:rPr>
          <w:rFonts w:ascii="GHEA Grapalat" w:hAnsi="GHEA Grapalat"/>
          <w:i w:val="0"/>
          <w:sz w:val="24"/>
          <w:szCs w:val="24"/>
        </w:rPr>
        <w:t>BMAShDzB-</w:t>
      </w:r>
      <w:r w:rsidR="00755398">
        <w:rPr>
          <w:rFonts w:ascii="GHEA Grapalat" w:hAnsi="GHEA Grapalat"/>
          <w:i w:val="0"/>
          <w:sz w:val="24"/>
          <w:szCs w:val="24"/>
        </w:rPr>
        <w:t>25/44</w:t>
      </w:r>
    </w:p>
    <w:p w14:paraId="4DA1CB45" w14:textId="18CAE51D" w:rsidR="0091042F" w:rsidRPr="00C3569B" w:rsidRDefault="00C3569B" w:rsidP="00EE37AA">
      <w:pPr>
        <w:pStyle w:val="BodyTextIndent"/>
        <w:widowControl w:val="0"/>
        <w:spacing w:line="240" w:lineRule="auto"/>
        <w:jc w:val="center"/>
        <w:rPr>
          <w:rFonts w:ascii="GHEA Grapalat" w:hAnsi="GHEA Grapalat"/>
          <w:b/>
          <w:bCs/>
          <w:i w:val="0"/>
          <w:sz w:val="24"/>
          <w:szCs w:val="24"/>
        </w:rPr>
      </w:pPr>
      <w:r w:rsidRPr="00C3569B">
        <w:rPr>
          <w:rFonts w:ascii="GHEA Grapalat" w:hAnsi="GHEA Grapalat"/>
          <w:b/>
          <w:bCs/>
          <w:i w:val="0"/>
          <w:sz w:val="24"/>
          <w:szCs w:val="24"/>
        </w:rPr>
        <w:t>Процедура закупки организована на основе пункта 2 части 6 статьи 15 Закона</w:t>
      </w:r>
    </w:p>
    <w:p w14:paraId="78B9F6A4" w14:textId="24CEE618" w:rsidR="00642EFE" w:rsidRPr="009044F1" w:rsidRDefault="00601797" w:rsidP="00EE37AA">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E36FF">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1137FB60" w14:textId="77777777" w:rsidR="00782D60" w:rsidRPr="00782D60" w:rsidRDefault="00A20B69" w:rsidP="00EE37AA">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BB346DA" w14:textId="50D37957" w:rsidR="00341A74" w:rsidRPr="00711ADA" w:rsidRDefault="00711ADA" w:rsidP="00EE37AA">
      <w:pPr>
        <w:pStyle w:val="BodyTextIndent"/>
        <w:widowControl w:val="0"/>
        <w:spacing w:line="240" w:lineRule="auto"/>
        <w:ind w:firstLine="0"/>
        <w:rPr>
          <w:rFonts w:ascii="GHEA Grapalat" w:hAnsi="GHEA Grapalat"/>
          <w:i w:val="0"/>
          <w:sz w:val="24"/>
          <w:szCs w:val="24"/>
        </w:rPr>
      </w:pPr>
      <w:r>
        <w:rPr>
          <w:rFonts w:ascii="GHEA Grapalat" w:eastAsia="MS Mincho" w:hAnsi="GHEA Grapalat"/>
          <w:b/>
          <w:szCs w:val="18"/>
          <w:lang w:eastAsia="ja-JP"/>
        </w:rPr>
        <w:t>р</w:t>
      </w:r>
      <w:r w:rsidRPr="00711ADA">
        <w:rPr>
          <w:rFonts w:ascii="GHEA Grapalat" w:eastAsia="MS Mincho" w:hAnsi="GHEA Grapalat"/>
          <w:b/>
          <w:szCs w:val="18"/>
          <w:lang w:eastAsia="ja-JP"/>
        </w:rPr>
        <w:t>аботы по капитальному ремонту дворового футбольного поля по адресу Вардананц 5А административного района Кентрон города Еревана</w:t>
      </w:r>
      <w:r w:rsidR="0024583E" w:rsidRPr="0024583E">
        <w:rPr>
          <w:rFonts w:ascii="GHEA Grapalat" w:eastAsia="MS Mincho" w:hAnsi="GHEA Grapalat"/>
          <w:b/>
          <w:szCs w:val="18"/>
          <w:lang w:eastAsia="ja-JP"/>
        </w:rPr>
        <w:t xml:space="preserve"> </w:t>
      </w:r>
      <w:r w:rsidR="00782D60">
        <w:rPr>
          <w:rFonts w:ascii="GHEA Grapalat" w:hAnsi="GHEA Grapalat"/>
          <w:i w:val="0"/>
          <w:sz w:val="24"/>
          <w:szCs w:val="24"/>
        </w:rPr>
        <w:t>(далее — договор).</w:t>
      </w:r>
    </w:p>
    <w:p w14:paraId="7B9FE385" w14:textId="77777777" w:rsidR="00711ADA" w:rsidRPr="00711ADA" w:rsidRDefault="00711ADA" w:rsidP="00EE37AA">
      <w:pPr>
        <w:pStyle w:val="BodyTextIndent"/>
        <w:widowControl w:val="0"/>
        <w:spacing w:line="240" w:lineRule="auto"/>
        <w:ind w:firstLine="0"/>
        <w:rPr>
          <w:rFonts w:ascii="GHEA Grapalat" w:hAnsi="GHEA Grapalat"/>
          <w:i w:val="0"/>
          <w:sz w:val="24"/>
          <w:szCs w:val="24"/>
        </w:rPr>
      </w:pPr>
    </w:p>
    <w:p w14:paraId="1D6FB85B" w14:textId="77777777" w:rsidR="00357D48" w:rsidRPr="009044F1" w:rsidRDefault="00A20B69" w:rsidP="00EE37AA">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EE37AA">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EE37A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EE37AA">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0415DEB0" w:rsidR="005939DE" w:rsidRPr="00C07F24" w:rsidRDefault="00677658" w:rsidP="00EE37A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7812FF">
        <w:rPr>
          <w:rFonts w:ascii="GHEA Grapalat" w:hAnsi="GHEA Grapalat"/>
          <w:b/>
          <w:i w:val="0"/>
          <w:iCs/>
          <w:lang w:val="hy-AM"/>
        </w:rPr>
        <w:t>11:00</w:t>
      </w:r>
      <w:r w:rsidR="00601797" w:rsidRPr="00601797">
        <w:rPr>
          <w:rFonts w:ascii="GHEA Grapalat" w:hAnsi="GHEA Grapalat"/>
          <w:b/>
          <w:i w:val="0"/>
          <w:iCs/>
          <w:lang w:val="hy-AM"/>
        </w:rPr>
        <w:t xml:space="preserve"> часов </w:t>
      </w:r>
      <w:r w:rsidR="00E55DF8">
        <w:rPr>
          <w:rFonts w:ascii="GHEA Grapalat" w:hAnsi="GHEA Grapalat"/>
          <w:b/>
          <w:i w:val="0"/>
          <w:iCs/>
          <w:lang w:val="hy-AM"/>
        </w:rPr>
        <w:lastRenderedPageBreak/>
        <w:t>27</w:t>
      </w:r>
      <w:r w:rsidR="00EA30F2">
        <w:rPr>
          <w:rFonts w:ascii="GHEA Grapalat" w:hAnsi="GHEA Grapalat"/>
          <w:b/>
          <w:i w:val="0"/>
          <w:iCs/>
          <w:lang w:val="hy-AM"/>
        </w:rPr>
        <w:t>.</w:t>
      </w:r>
      <w:r w:rsidR="00D74CF7">
        <w:rPr>
          <w:rFonts w:ascii="GHEA Grapalat" w:hAnsi="GHEA Grapalat"/>
          <w:b/>
          <w:i w:val="0"/>
          <w:iCs/>
        </w:rPr>
        <w:t>11</w:t>
      </w:r>
      <w:r w:rsidR="00EA30F2">
        <w:rPr>
          <w:rFonts w:ascii="GHEA Grapalat" w:hAnsi="GHEA Grapalat"/>
          <w:b/>
          <w:i w:val="0"/>
          <w:iCs/>
          <w:lang w:val="hy-AM"/>
        </w:rPr>
        <w:t>.2025</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EE37A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75451E89" w:rsidR="004E2FC6" w:rsidRPr="001B32D9" w:rsidRDefault="0060526C" w:rsidP="00EE37A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7812FF">
        <w:rPr>
          <w:rFonts w:ascii="GHEA Grapalat" w:hAnsi="GHEA Grapalat"/>
          <w:b/>
          <w:i w:val="0"/>
          <w:iCs/>
          <w:lang w:val="hy-AM"/>
        </w:rPr>
        <w:t>11:00</w:t>
      </w:r>
      <w:r w:rsidR="00601797" w:rsidRPr="00601797">
        <w:rPr>
          <w:rFonts w:ascii="GHEA Grapalat" w:hAnsi="GHEA Grapalat"/>
          <w:b/>
          <w:i w:val="0"/>
          <w:iCs/>
          <w:lang w:val="hy-AM"/>
        </w:rPr>
        <w:t xml:space="preserve"> часов </w:t>
      </w:r>
      <w:r w:rsidR="00E55DF8">
        <w:rPr>
          <w:rFonts w:ascii="GHEA Grapalat" w:hAnsi="GHEA Grapalat"/>
          <w:b/>
          <w:i w:val="0"/>
          <w:iCs/>
          <w:lang w:val="hy-AM"/>
        </w:rPr>
        <w:t>27</w:t>
      </w:r>
      <w:r w:rsidR="00EA30F2">
        <w:rPr>
          <w:rFonts w:ascii="GHEA Grapalat" w:hAnsi="GHEA Grapalat"/>
          <w:b/>
          <w:i w:val="0"/>
          <w:iCs/>
          <w:lang w:val="hy-AM"/>
        </w:rPr>
        <w:t>.</w:t>
      </w:r>
      <w:r w:rsidR="00D74CF7">
        <w:rPr>
          <w:rFonts w:ascii="GHEA Grapalat" w:hAnsi="GHEA Grapalat"/>
          <w:b/>
          <w:i w:val="0"/>
          <w:iCs/>
        </w:rPr>
        <w:t>11</w:t>
      </w:r>
      <w:r w:rsidR="00EA30F2">
        <w:rPr>
          <w:rFonts w:ascii="GHEA Grapalat" w:hAnsi="GHEA Grapalat"/>
          <w:b/>
          <w:i w:val="0"/>
          <w:iCs/>
          <w:lang w:val="hy-AM"/>
        </w:rPr>
        <w:t>.2025</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EE37AA">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EE37AA">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58031714" w:rsidR="006E7AF9" w:rsidRPr="007812FF" w:rsidRDefault="006E7AF9" w:rsidP="00EE37AA">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7812FF" w:rsidRPr="00755398">
        <w:rPr>
          <w:rFonts w:ascii="GHEA Grapalat" w:hAnsi="GHEA Grapalat"/>
          <w:sz w:val="24"/>
          <w:szCs w:val="24"/>
        </w:rPr>
        <w:t>37</w:t>
      </w:r>
      <w:r w:rsidR="00BE684B" w:rsidRPr="00755398">
        <w:rPr>
          <w:rFonts w:ascii="GHEA Grapalat" w:hAnsi="GHEA Grapalat"/>
          <w:sz w:val="24"/>
          <w:szCs w:val="24"/>
        </w:rPr>
        <w:t>3</w:t>
      </w:r>
    </w:p>
    <w:p w14:paraId="29D580B7" w14:textId="769BB2A0" w:rsidR="006E7AF9" w:rsidRDefault="006E7AF9" w:rsidP="00EE37AA">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7812FF">
        <w:rPr>
          <w:rFonts w:ascii="GHEA Grapalat" w:hAnsi="GHEA Grapalat"/>
          <w:i w:val="0"/>
          <w:sz w:val="24"/>
          <w:szCs w:val="24"/>
          <w:lang w:val="en-US"/>
        </w:rPr>
        <w:t>gor</w:t>
      </w:r>
      <w:proofErr w:type="spellEnd"/>
      <w:r w:rsidR="007812FF" w:rsidRPr="007812FF">
        <w:rPr>
          <w:rFonts w:ascii="GHEA Grapalat" w:hAnsi="GHEA Grapalat"/>
          <w:i w:val="0"/>
          <w:sz w:val="24"/>
          <w:szCs w:val="24"/>
        </w:rPr>
        <w:t>.</w:t>
      </w:r>
      <w:proofErr w:type="spellStart"/>
      <w:r w:rsidR="007812FF">
        <w:rPr>
          <w:rFonts w:ascii="GHEA Grapalat" w:hAnsi="GHEA Grapalat"/>
          <w:i w:val="0"/>
          <w:sz w:val="24"/>
          <w:szCs w:val="24"/>
          <w:lang w:val="en-US"/>
        </w:rPr>
        <w:t>muradyan</w:t>
      </w:r>
      <w:proofErr w:type="spellEnd"/>
      <w:r w:rsidR="007812FF" w:rsidRPr="007812FF">
        <w:rPr>
          <w:rFonts w:ascii="GHEA Grapalat" w:hAnsi="GHEA Grapalat"/>
          <w:i w:val="0"/>
          <w:sz w:val="24"/>
          <w:szCs w:val="24"/>
        </w:rPr>
        <w:t>@</w:t>
      </w:r>
      <w:proofErr w:type="spellStart"/>
      <w:r w:rsidR="007812FF">
        <w:rPr>
          <w:rFonts w:ascii="GHEA Grapalat" w:hAnsi="GHEA Grapalat"/>
          <w:i w:val="0"/>
          <w:sz w:val="24"/>
          <w:szCs w:val="24"/>
          <w:lang w:val="en-US"/>
        </w:rPr>
        <w:t>yerevan</w:t>
      </w:r>
      <w:proofErr w:type="spellEnd"/>
      <w:r w:rsidR="007812FF" w:rsidRPr="007812FF">
        <w:rPr>
          <w:rFonts w:ascii="GHEA Grapalat" w:hAnsi="GHEA Grapalat"/>
          <w:i w:val="0"/>
          <w:sz w:val="24"/>
          <w:szCs w:val="24"/>
        </w:rPr>
        <w:t>.</w:t>
      </w:r>
      <w:r w:rsidR="007812FF">
        <w:rPr>
          <w:rFonts w:ascii="GHEA Grapalat" w:hAnsi="GHEA Grapalat"/>
          <w:i w:val="0"/>
          <w:sz w:val="24"/>
          <w:szCs w:val="24"/>
          <w:lang w:val="en-US"/>
        </w:rPr>
        <w:t>am</w:t>
      </w:r>
      <w:r w:rsidR="007812FF" w:rsidRPr="007812FF">
        <w:rPr>
          <w:rFonts w:ascii="GHEA Grapalat" w:hAnsi="GHEA Grapalat"/>
          <w:i w:val="0"/>
          <w:sz w:val="24"/>
          <w:szCs w:val="24"/>
        </w:rPr>
        <w:t xml:space="preserve"> </w:t>
      </w:r>
    </w:p>
    <w:p w14:paraId="7EB7C1E5" w14:textId="77777777" w:rsidR="006E7AF9" w:rsidRDefault="006E7AF9" w:rsidP="00EE37AA">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EE37AA">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EE37AA">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2D255318" w:rsidR="00096865" w:rsidRPr="009044F1" w:rsidRDefault="005D7731" w:rsidP="00EE37AA">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4E36FF">
        <w:rPr>
          <w:rFonts w:ascii="GHEA Grapalat" w:hAnsi="GHEA Grapalat"/>
        </w:rPr>
        <w:t>открытый конкурс</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4E36FF">
        <w:rPr>
          <w:rFonts w:ascii="GHEA Grapalat" w:hAnsi="GHEA Grapalat"/>
          <w:i/>
        </w:rPr>
        <w:t>BMAShDzB-</w:t>
      </w:r>
      <w:r w:rsidR="00755398">
        <w:rPr>
          <w:rFonts w:ascii="GHEA Grapalat" w:hAnsi="GHEA Grapalat"/>
          <w:i/>
        </w:rPr>
        <w:t>25/44</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B9048F" w:rsidRPr="008D5138">
        <w:rPr>
          <w:rFonts w:ascii="GHEA Grapalat" w:hAnsi="GHEA Grapalat"/>
          <w:i/>
        </w:rPr>
        <w:t>24</w:t>
      </w:r>
      <w:r w:rsidR="006E7AF9" w:rsidRPr="006E7AF9">
        <w:rPr>
          <w:rFonts w:ascii="GHEA Grapalat" w:hAnsi="GHEA Grapalat"/>
          <w:i/>
          <w:color w:val="FF0000"/>
        </w:rPr>
        <w:t>.</w:t>
      </w:r>
      <w:r w:rsidR="002A1D00">
        <w:rPr>
          <w:rFonts w:ascii="GHEA Grapalat" w:hAnsi="GHEA Grapalat"/>
          <w:i/>
          <w:color w:val="FF0000"/>
        </w:rPr>
        <w:t>10</w:t>
      </w:r>
      <w:r w:rsidR="00AF22C1">
        <w:rPr>
          <w:rFonts w:ascii="GHEA Grapalat" w:hAnsi="GHEA Grapalat"/>
          <w:i/>
          <w:color w:val="FF0000"/>
          <w:lang w:val="hy-AM"/>
        </w:rPr>
        <w:t>.</w:t>
      </w:r>
      <w:r w:rsidR="00096865" w:rsidRPr="006E7AF9">
        <w:rPr>
          <w:rFonts w:ascii="GHEA Grapalat" w:hAnsi="GHEA Grapalat"/>
          <w:i/>
          <w:color w:val="FF0000"/>
        </w:rPr>
        <w:t>20</w:t>
      </w:r>
      <w:r w:rsidR="006E7AF9" w:rsidRPr="006E7AF9">
        <w:rPr>
          <w:rFonts w:ascii="GHEA Grapalat" w:hAnsi="GHEA Grapalat"/>
          <w:i/>
          <w:color w:val="FF0000"/>
        </w:rPr>
        <w:t>2</w:t>
      </w:r>
      <w:r w:rsidR="003A6BFB">
        <w:rPr>
          <w:rFonts w:ascii="GHEA Grapalat" w:hAnsi="GHEA Grapalat"/>
          <w:i/>
          <w:color w:val="FF0000"/>
          <w:lang w:val="hy-AM"/>
        </w:rPr>
        <w:t>5</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EE37AA">
      <w:pPr>
        <w:pStyle w:val="BodyText"/>
        <w:widowControl w:val="0"/>
        <w:spacing w:after="0"/>
        <w:ind w:right="-7" w:firstLine="567"/>
        <w:jc w:val="center"/>
        <w:rPr>
          <w:rFonts w:ascii="GHEA Grapalat" w:hAnsi="GHEA Grapalat"/>
        </w:rPr>
      </w:pPr>
    </w:p>
    <w:p w14:paraId="552921E7" w14:textId="77777777" w:rsidR="00096865" w:rsidRPr="003A1EBB" w:rsidRDefault="00096865" w:rsidP="00EE37AA">
      <w:pPr>
        <w:pStyle w:val="BodyText"/>
        <w:widowControl w:val="0"/>
        <w:spacing w:after="0"/>
        <w:ind w:right="-7" w:firstLine="567"/>
        <w:jc w:val="center"/>
        <w:rPr>
          <w:rFonts w:ascii="GHEA Grapalat" w:hAnsi="GHEA Grapalat"/>
        </w:rPr>
      </w:pPr>
    </w:p>
    <w:p w14:paraId="26067788" w14:textId="77777777" w:rsidR="000763E5" w:rsidRPr="003A1EBB" w:rsidRDefault="000763E5" w:rsidP="00EE37AA">
      <w:pPr>
        <w:pStyle w:val="BodyText"/>
        <w:widowControl w:val="0"/>
        <w:spacing w:after="0"/>
        <w:ind w:right="-7" w:firstLine="567"/>
        <w:jc w:val="center"/>
        <w:rPr>
          <w:rFonts w:ascii="GHEA Grapalat" w:hAnsi="GHEA Grapalat"/>
        </w:rPr>
      </w:pPr>
    </w:p>
    <w:p w14:paraId="4C04C126" w14:textId="64572A1A" w:rsidR="00096865" w:rsidRPr="003A1EBB" w:rsidRDefault="00033ED4" w:rsidP="00EE37AA">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EE37AA">
      <w:pPr>
        <w:pStyle w:val="BodyText"/>
        <w:widowControl w:val="0"/>
        <w:spacing w:after="0"/>
        <w:ind w:right="-7" w:firstLine="567"/>
        <w:jc w:val="center"/>
        <w:rPr>
          <w:rFonts w:ascii="GHEA Grapalat" w:hAnsi="GHEA Grapalat"/>
        </w:rPr>
      </w:pPr>
    </w:p>
    <w:p w14:paraId="6312CFBB" w14:textId="77777777" w:rsidR="000763E5" w:rsidRPr="003A1EBB" w:rsidRDefault="000763E5" w:rsidP="00EE37AA">
      <w:pPr>
        <w:pStyle w:val="BodyText"/>
        <w:widowControl w:val="0"/>
        <w:spacing w:after="0"/>
        <w:ind w:right="-7" w:firstLine="567"/>
        <w:jc w:val="center"/>
        <w:rPr>
          <w:rFonts w:ascii="GHEA Grapalat" w:hAnsi="GHEA Grapalat"/>
        </w:rPr>
      </w:pPr>
    </w:p>
    <w:p w14:paraId="63B83025" w14:textId="77777777" w:rsidR="00096865" w:rsidRPr="009044F1" w:rsidRDefault="000763E5" w:rsidP="00EE37AA">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EE37AA">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EE37AA">
      <w:pPr>
        <w:pStyle w:val="BodyText"/>
        <w:widowControl w:val="0"/>
        <w:spacing w:after="0"/>
        <w:ind w:right="-7" w:firstLine="567"/>
        <w:jc w:val="center"/>
        <w:rPr>
          <w:rFonts w:ascii="GHEA Grapalat" w:hAnsi="GHEA Grapalat" w:cs="Sylfaen"/>
        </w:rPr>
      </w:pPr>
    </w:p>
    <w:p w14:paraId="56BCC1F6" w14:textId="1EE0857F" w:rsidR="00033ED4" w:rsidRDefault="002B32D6" w:rsidP="00EE37AA">
      <w:pPr>
        <w:pStyle w:val="BodyText"/>
        <w:widowControl w:val="0"/>
        <w:spacing w:after="0"/>
        <w:ind w:right="-7"/>
        <w:jc w:val="center"/>
        <w:rPr>
          <w:rFonts w:ascii="GHEA Grapalat" w:hAnsi="GHEA Grapalat"/>
        </w:rPr>
      </w:pPr>
      <w:r w:rsidRPr="009044F1">
        <w:rPr>
          <w:rFonts w:ascii="GHEA Grapalat" w:hAnsi="GHEA Grapalat"/>
        </w:rPr>
        <w:t xml:space="preserve">НА </w:t>
      </w:r>
      <w:r w:rsidR="004E36FF">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2A1D00">
        <w:rPr>
          <w:rFonts w:ascii="GHEA Grapalat" w:eastAsia="MS Mincho" w:hAnsi="GHEA Grapalat"/>
          <w:b/>
          <w:szCs w:val="18"/>
          <w:lang w:eastAsia="ja-JP"/>
        </w:rPr>
        <w:t>р</w:t>
      </w:r>
      <w:r w:rsidR="002A1D00" w:rsidRPr="00711ADA">
        <w:rPr>
          <w:rFonts w:ascii="GHEA Grapalat" w:eastAsia="MS Mincho" w:hAnsi="GHEA Grapalat"/>
          <w:b/>
          <w:szCs w:val="18"/>
          <w:lang w:eastAsia="ja-JP"/>
        </w:rPr>
        <w:t>абот по капитальному ремонту дворового футбольного поля по адресу Вардананц 5А административного района Кентрон города Еревана</w:t>
      </w:r>
      <w:r w:rsidR="00255A85" w:rsidRPr="0024583E">
        <w:rPr>
          <w:rFonts w:ascii="GHEA Grapalat" w:eastAsia="MS Mincho" w:hAnsi="GHEA Grapalat"/>
          <w:b/>
          <w:szCs w:val="18"/>
          <w:lang w:eastAsia="ja-JP"/>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EE37AA">
      <w:pPr>
        <w:pStyle w:val="BodyText"/>
        <w:widowControl w:val="0"/>
        <w:spacing w:after="0"/>
        <w:ind w:right="-7"/>
        <w:jc w:val="center"/>
        <w:rPr>
          <w:rFonts w:ascii="GHEA Grapalat" w:hAnsi="GHEA Grapalat"/>
        </w:rPr>
      </w:pPr>
    </w:p>
    <w:p w14:paraId="0B3314FF" w14:textId="77777777" w:rsidR="00CE0D95" w:rsidRPr="009044F1" w:rsidRDefault="00CE0D95" w:rsidP="00EE37AA">
      <w:pPr>
        <w:pStyle w:val="BodyText"/>
        <w:widowControl w:val="0"/>
        <w:spacing w:after="0"/>
        <w:ind w:right="-7" w:firstLine="567"/>
        <w:jc w:val="center"/>
        <w:rPr>
          <w:rFonts w:ascii="GHEA Grapalat" w:hAnsi="GHEA Grapalat"/>
        </w:rPr>
      </w:pPr>
    </w:p>
    <w:p w14:paraId="41B931A2" w14:textId="77777777" w:rsidR="00CE0D95" w:rsidRPr="009044F1" w:rsidRDefault="00CE0D95" w:rsidP="00EE37AA">
      <w:pPr>
        <w:pStyle w:val="BodyText"/>
        <w:widowControl w:val="0"/>
        <w:spacing w:after="0"/>
        <w:ind w:right="-7" w:firstLine="567"/>
        <w:jc w:val="center"/>
        <w:rPr>
          <w:rFonts w:ascii="GHEA Grapalat" w:hAnsi="GHEA Grapalat"/>
        </w:rPr>
      </w:pPr>
    </w:p>
    <w:p w14:paraId="78B1FA20" w14:textId="77777777" w:rsidR="000763E5" w:rsidRDefault="000763E5" w:rsidP="00EE37AA">
      <w:pPr>
        <w:rPr>
          <w:rFonts w:ascii="GHEA Grapalat" w:hAnsi="GHEA Grapalat"/>
        </w:rPr>
      </w:pPr>
      <w:r>
        <w:rPr>
          <w:rFonts w:ascii="GHEA Grapalat" w:hAnsi="GHEA Grapalat"/>
        </w:rPr>
        <w:br w:type="page"/>
      </w:r>
    </w:p>
    <w:p w14:paraId="5ED59B81" w14:textId="77777777" w:rsidR="001A43A4" w:rsidRPr="009044F1" w:rsidRDefault="00096865" w:rsidP="00EE37AA">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EE37AA">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EE37AA">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EE37AA">
      <w:pPr>
        <w:widowControl w:val="0"/>
        <w:ind w:firstLine="567"/>
        <w:jc w:val="both"/>
        <w:rPr>
          <w:rFonts w:ascii="GHEA Grapalat" w:hAnsi="GHEA Grapalat"/>
          <w:i/>
          <w:lang w:val="hy-AM"/>
        </w:rPr>
      </w:pPr>
    </w:p>
    <w:p w14:paraId="36406057" w14:textId="77777777" w:rsidR="00615B35" w:rsidRPr="009044F1" w:rsidRDefault="0046586E" w:rsidP="00EE37AA">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EE37AA">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EE37AA">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EE37AA">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EE37AA">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EE37AA">
      <w:pPr>
        <w:jc w:val="both"/>
        <w:rPr>
          <w:rFonts w:ascii="GHEA Grapalat" w:hAnsi="GHEA Grapalat"/>
          <w:i/>
        </w:rPr>
      </w:pPr>
    </w:p>
    <w:p w14:paraId="09B97B9A" w14:textId="77777777" w:rsidR="00984BDB" w:rsidRPr="009044F1" w:rsidRDefault="00984BDB" w:rsidP="00EE37AA">
      <w:pPr>
        <w:widowControl w:val="0"/>
        <w:ind w:firstLine="567"/>
        <w:jc w:val="both"/>
        <w:rPr>
          <w:rFonts w:ascii="GHEA Grapalat" w:hAnsi="GHEA Grapalat"/>
          <w:i/>
        </w:rPr>
      </w:pPr>
    </w:p>
    <w:p w14:paraId="2BC78628" w14:textId="77777777" w:rsidR="00160AE4" w:rsidRPr="009044F1" w:rsidRDefault="00994A77" w:rsidP="00EE37AA">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EE37AA">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EE37AA">
      <w:pPr>
        <w:widowControl w:val="0"/>
        <w:ind w:firstLine="567"/>
        <w:jc w:val="center"/>
        <w:rPr>
          <w:rFonts w:ascii="GHEA Grapalat" w:hAnsi="GHEA Grapalat"/>
          <w:i/>
        </w:rPr>
      </w:pPr>
    </w:p>
    <w:p w14:paraId="56EFF140" w14:textId="670EF2E5" w:rsidR="00033ED4" w:rsidRDefault="002A1D00" w:rsidP="00EE37AA">
      <w:pPr>
        <w:widowControl w:val="0"/>
        <w:rPr>
          <w:rFonts w:ascii="GHEA Grapalat" w:hAnsi="GHEA Grapalat"/>
          <w:sz w:val="20"/>
          <w:szCs w:val="20"/>
        </w:rPr>
      </w:pPr>
      <w:r>
        <w:rPr>
          <w:rFonts w:ascii="GHEA Grapalat" w:eastAsia="MS Mincho" w:hAnsi="GHEA Grapalat"/>
          <w:b/>
          <w:szCs w:val="18"/>
          <w:lang w:eastAsia="ja-JP"/>
        </w:rPr>
        <w:t>р</w:t>
      </w:r>
      <w:r w:rsidRPr="00711ADA">
        <w:rPr>
          <w:rFonts w:ascii="GHEA Grapalat" w:eastAsia="MS Mincho" w:hAnsi="GHEA Grapalat"/>
          <w:b/>
          <w:szCs w:val="18"/>
          <w:lang w:eastAsia="ja-JP"/>
        </w:rPr>
        <w:t>аботы по капитальному ремонту дворового футбольного поля по адресу Вардананц 5А административного района Кентрон города Еревана</w:t>
      </w:r>
      <w:r w:rsidR="007A1587" w:rsidRPr="007A1587">
        <w:rPr>
          <w:rFonts w:ascii="GHEA Grapalat" w:eastAsia="MS Mincho" w:hAnsi="GHEA Grapalat"/>
          <w:b/>
          <w:sz w:val="20"/>
          <w:szCs w:val="18"/>
          <w:lang w:eastAsia="ja-JP"/>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r w:rsidR="00033ED4">
        <w:rPr>
          <w:rFonts w:ascii="GHEA Grapalat" w:hAnsi="GHEA Grapalat"/>
        </w:rPr>
        <w:t xml:space="preserve"> </w:t>
      </w:r>
    </w:p>
    <w:p w14:paraId="2D46C958" w14:textId="77777777" w:rsidR="00160AE4" w:rsidRPr="003A1EBB" w:rsidRDefault="00160AE4" w:rsidP="00EE37AA">
      <w:pPr>
        <w:widowControl w:val="0"/>
        <w:ind w:firstLine="567"/>
        <w:jc w:val="center"/>
        <w:rPr>
          <w:rFonts w:ascii="GHEA Grapalat" w:hAnsi="GHEA Grapalat"/>
        </w:rPr>
      </w:pPr>
    </w:p>
    <w:p w14:paraId="0FA6F93B" w14:textId="4ECCF90B" w:rsidR="00096865" w:rsidRPr="009044F1" w:rsidRDefault="00160AE4" w:rsidP="00EE37AA">
      <w:pPr>
        <w:widowControl w:val="0"/>
        <w:jc w:val="center"/>
        <w:rPr>
          <w:rFonts w:ascii="GHEA Grapalat" w:hAnsi="GHEA Grapalat"/>
          <w:i/>
        </w:rPr>
      </w:pPr>
      <w:r w:rsidRPr="009044F1">
        <w:rPr>
          <w:rFonts w:ascii="GHEA Grapalat" w:hAnsi="GHEA Grapalat"/>
          <w:b/>
        </w:rPr>
        <w:t xml:space="preserve">ПРИГЛАШЕНИЯ НА </w:t>
      </w:r>
      <w:r w:rsidR="004E36FF">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EE37AA">
      <w:pPr>
        <w:widowControl w:val="0"/>
        <w:jc w:val="center"/>
        <w:rPr>
          <w:rFonts w:ascii="GHEA Grapalat" w:hAnsi="GHEA Grapalat" w:cs="Sylfaen"/>
          <w:b/>
        </w:rPr>
      </w:pPr>
    </w:p>
    <w:p w14:paraId="7E27DFE3" w14:textId="77777777" w:rsidR="00096865" w:rsidRPr="008842CE" w:rsidRDefault="00096865" w:rsidP="00EE37AA">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EE37AA">
      <w:pPr>
        <w:widowControl w:val="0"/>
        <w:jc w:val="center"/>
        <w:rPr>
          <w:rFonts w:ascii="GHEA Grapalat" w:hAnsi="GHEA Grapalat"/>
        </w:rPr>
      </w:pPr>
    </w:p>
    <w:p w14:paraId="531A646C" w14:textId="77777777" w:rsidR="00096865" w:rsidRPr="009044F1" w:rsidRDefault="00096865" w:rsidP="00EE37AA">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EE37AA">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EE37AA">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EE37AA">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EE37AA">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EE37AA">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EE37AA">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EE37AA">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EE37AA">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EE37AA">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EE37AA">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EE37AA">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EE37AA">
      <w:pPr>
        <w:widowControl w:val="0"/>
        <w:jc w:val="center"/>
        <w:rPr>
          <w:rFonts w:ascii="GHEA Grapalat" w:hAnsi="GHEA Grapalat"/>
          <w:b/>
        </w:rPr>
      </w:pPr>
    </w:p>
    <w:p w14:paraId="0F510C48" w14:textId="77777777" w:rsidR="00520F57" w:rsidRDefault="00520F57" w:rsidP="00EE37AA">
      <w:pPr>
        <w:widowControl w:val="0"/>
        <w:jc w:val="center"/>
        <w:rPr>
          <w:rFonts w:ascii="GHEA Grapalat" w:hAnsi="GHEA Grapalat"/>
          <w:b/>
        </w:rPr>
      </w:pPr>
    </w:p>
    <w:p w14:paraId="3350CDDF" w14:textId="77777777" w:rsidR="008842CE" w:rsidRPr="00374F4A" w:rsidRDefault="00CA590C" w:rsidP="00EE37AA">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EE37AA">
      <w:pPr>
        <w:widowControl w:val="0"/>
        <w:jc w:val="center"/>
        <w:rPr>
          <w:rFonts w:ascii="GHEA Grapalat" w:hAnsi="GHEA Grapalat"/>
          <w:b/>
        </w:rPr>
      </w:pPr>
    </w:p>
    <w:p w14:paraId="39AB163C" w14:textId="0F5D4F6F" w:rsidR="00096865" w:rsidRDefault="00096865" w:rsidP="00EE37AA">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E36FF">
        <w:rPr>
          <w:rFonts w:ascii="GHEA Grapalat" w:hAnsi="GHEA Grapalat"/>
          <w:b/>
        </w:rPr>
        <w:t>ОТКРЫТЫЙ КОНКУРС</w:t>
      </w:r>
    </w:p>
    <w:p w14:paraId="7380DBED" w14:textId="77777777" w:rsidR="00520F57" w:rsidRPr="008842CE" w:rsidRDefault="00520F57" w:rsidP="00EE37AA">
      <w:pPr>
        <w:widowControl w:val="0"/>
        <w:jc w:val="center"/>
        <w:rPr>
          <w:rFonts w:ascii="GHEA Grapalat" w:hAnsi="GHEA Grapalat"/>
          <w:b/>
        </w:rPr>
      </w:pPr>
    </w:p>
    <w:p w14:paraId="31821506" w14:textId="77777777" w:rsidR="00096865" w:rsidRPr="003A1EBB" w:rsidRDefault="00096865" w:rsidP="00EE37AA">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EE37AA">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EE37AA">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EE37AA">
      <w:pPr>
        <w:rPr>
          <w:rFonts w:ascii="GHEA Grapalat" w:hAnsi="GHEA Grapalat"/>
          <w:spacing w:val="-6"/>
        </w:rPr>
      </w:pPr>
      <w:r>
        <w:rPr>
          <w:rFonts w:ascii="GHEA Grapalat" w:hAnsi="GHEA Grapalat"/>
          <w:spacing w:val="-6"/>
        </w:rPr>
        <w:br w:type="page"/>
      </w:r>
    </w:p>
    <w:p w14:paraId="48760574" w14:textId="4B7FD4D3" w:rsidR="00096865" w:rsidRPr="006D2DF7" w:rsidRDefault="00E17B7F" w:rsidP="00EE37AA">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E36FF">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601797">
        <w:rPr>
          <w:rFonts w:ascii="GHEA Grapalat" w:hAnsi="GHEA Grapalat"/>
          <w:spacing w:val="-6"/>
        </w:rPr>
        <w:t>EQ-</w:t>
      </w:r>
      <w:r w:rsidR="004E36FF">
        <w:rPr>
          <w:rFonts w:ascii="GHEA Grapalat" w:hAnsi="GHEA Grapalat"/>
          <w:spacing w:val="-6"/>
        </w:rPr>
        <w:t>BMAShDzB-</w:t>
      </w:r>
      <w:r w:rsidR="00755398">
        <w:rPr>
          <w:rFonts w:ascii="GHEA Grapalat" w:hAnsi="GHEA Grapalat"/>
          <w:spacing w:val="-6"/>
        </w:rPr>
        <w:t>25/44</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EE37AA">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EE37AA">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EE37AA">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EE37AA">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3005499B" w:rsidR="003E1421" w:rsidRPr="009044F1" w:rsidRDefault="00A81DD5" w:rsidP="00EE37A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roofErr w:type="spellStart"/>
      <w:r w:rsidR="00255A85">
        <w:rPr>
          <w:rFonts w:ascii="GHEA Grapalat" w:hAnsi="GHEA Grapalat"/>
          <w:sz w:val="24"/>
          <w:szCs w:val="24"/>
          <w:lang w:val="en-US"/>
        </w:rPr>
        <w:t>gor</w:t>
      </w:r>
      <w:proofErr w:type="spellEnd"/>
      <w:r w:rsidR="00255A85" w:rsidRPr="00255A85">
        <w:rPr>
          <w:rFonts w:ascii="GHEA Grapalat" w:hAnsi="GHEA Grapalat"/>
          <w:sz w:val="24"/>
          <w:szCs w:val="24"/>
        </w:rPr>
        <w:t>.</w:t>
      </w:r>
      <w:proofErr w:type="spellStart"/>
      <w:r w:rsidR="00255A85">
        <w:rPr>
          <w:rFonts w:ascii="GHEA Grapalat" w:hAnsi="GHEA Grapalat"/>
          <w:sz w:val="24"/>
          <w:szCs w:val="24"/>
          <w:lang w:val="en-US"/>
        </w:rPr>
        <w:t>muradyan</w:t>
      </w:r>
      <w:proofErr w:type="spellEnd"/>
      <w:r w:rsidR="009C751A" w:rsidRPr="00755398">
        <w:rPr>
          <w:rFonts w:ascii="GHEA Grapalat" w:hAnsi="GHEA Grapalat"/>
          <w:sz w:val="24"/>
          <w:szCs w:val="24"/>
        </w:rPr>
        <w:t>@</w:t>
      </w:r>
      <w:proofErr w:type="spellStart"/>
      <w:r w:rsidR="009C751A" w:rsidRPr="00255A85">
        <w:rPr>
          <w:rFonts w:ascii="GHEA Grapalat" w:hAnsi="GHEA Grapalat"/>
          <w:sz w:val="24"/>
          <w:szCs w:val="24"/>
          <w:lang w:val="en-US"/>
        </w:rPr>
        <w:t>yerevan</w:t>
      </w:r>
      <w:proofErr w:type="spellEnd"/>
      <w:r w:rsidR="009C751A" w:rsidRPr="00755398">
        <w:rPr>
          <w:rFonts w:ascii="GHEA Grapalat" w:hAnsi="GHEA Grapalat"/>
          <w:sz w:val="24"/>
          <w:szCs w:val="24"/>
        </w:rPr>
        <w:t>.</w:t>
      </w:r>
      <w:r w:rsidR="009C751A" w:rsidRPr="00255A85">
        <w:rPr>
          <w:rFonts w:ascii="GHEA Grapalat" w:hAnsi="GHEA Grapalat"/>
          <w:sz w:val="24"/>
          <w:szCs w:val="24"/>
          <w:lang w:val="en-US"/>
        </w:rPr>
        <w:t>am</w:t>
      </w:r>
    </w:p>
    <w:p w14:paraId="77F484EA" w14:textId="77777777" w:rsidR="00096865" w:rsidRPr="009044F1" w:rsidRDefault="00F5653D" w:rsidP="00EE37AA">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EE37AA">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EE37AA">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7FC18580" w:rsidR="00096865" w:rsidRPr="009044F1" w:rsidRDefault="00845AA5" w:rsidP="00EE37AA">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2A1D00">
        <w:rPr>
          <w:rFonts w:ascii="GHEA Grapalat" w:eastAsia="MS Mincho" w:hAnsi="GHEA Grapalat"/>
          <w:b/>
          <w:szCs w:val="18"/>
          <w:lang w:eastAsia="ja-JP"/>
        </w:rPr>
        <w:t>р</w:t>
      </w:r>
      <w:r w:rsidR="002A1D00" w:rsidRPr="00711ADA">
        <w:rPr>
          <w:rFonts w:ascii="GHEA Grapalat" w:eastAsia="MS Mincho" w:hAnsi="GHEA Grapalat"/>
          <w:b/>
          <w:szCs w:val="18"/>
          <w:lang w:eastAsia="ja-JP"/>
        </w:rPr>
        <w:t>аботы по капитальному ремонту дворового футбольного поля по адресу Вардананц 5А административного района Кентрон города Еревана</w:t>
      </w:r>
      <w:r w:rsidR="005060F1" w:rsidRPr="0024583E">
        <w:rPr>
          <w:rFonts w:ascii="GHEA Grapalat" w:eastAsia="MS Mincho" w:hAnsi="GHEA Grapalat"/>
          <w:b/>
          <w:szCs w:val="18"/>
          <w:lang w:eastAsia="ja-JP"/>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EE0ED3">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EE37AA">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EE37AA">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EE37AA">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EE37AA">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EE37AA">
            <w:pPr>
              <w:pStyle w:val="BodyTextIndent2"/>
              <w:widowControl w:val="0"/>
              <w:spacing w:line="240" w:lineRule="auto"/>
              <w:ind w:firstLine="0"/>
              <w:rPr>
                <w:rFonts w:ascii="GHEA Grapalat" w:hAnsi="GHEA Grapalat"/>
                <w:sz w:val="24"/>
                <w:szCs w:val="24"/>
                <w:u w:val="single"/>
              </w:rPr>
            </w:pPr>
          </w:p>
        </w:tc>
      </w:tr>
      <w:tr w:rsidR="00DF2018" w:rsidRPr="009044F1" w14:paraId="6D700080" w14:textId="77777777" w:rsidTr="00216275">
        <w:trPr>
          <w:jc w:val="center"/>
        </w:trPr>
        <w:tc>
          <w:tcPr>
            <w:tcW w:w="1331" w:type="dxa"/>
            <w:vAlign w:val="center"/>
          </w:tcPr>
          <w:p w14:paraId="35744E49" w14:textId="0B6F9460" w:rsidR="00DF2018" w:rsidRPr="003F04E2" w:rsidRDefault="00DF2018" w:rsidP="00EE37AA">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3B7CBB83" w:rsidR="00DF2018" w:rsidRPr="005060F1" w:rsidRDefault="002A1D00" w:rsidP="00EE37AA">
            <w:pPr>
              <w:pStyle w:val="BodyTextIndent2"/>
              <w:widowControl w:val="0"/>
              <w:spacing w:line="240" w:lineRule="auto"/>
              <w:ind w:firstLine="0"/>
              <w:jc w:val="center"/>
              <w:rPr>
                <w:rFonts w:ascii="GHEA Grapalat" w:hAnsi="GHEA Grapalat" w:cs="Calibri"/>
                <w:color w:val="000000"/>
                <w:lang w:val="en-US"/>
              </w:rPr>
            </w:pPr>
            <w:r>
              <w:rPr>
                <w:rFonts w:ascii="GHEA Grapalat" w:hAnsi="GHEA Grapalat" w:cs="Calibri"/>
                <w:color w:val="000000"/>
              </w:rPr>
              <w:t>86,048,730</w:t>
            </w:r>
          </w:p>
        </w:tc>
        <w:tc>
          <w:tcPr>
            <w:tcW w:w="6175" w:type="dxa"/>
            <w:vAlign w:val="center"/>
          </w:tcPr>
          <w:p w14:paraId="03B90E8E" w14:textId="27CE971F" w:rsidR="00DF2018" w:rsidRPr="00C64EAB" w:rsidRDefault="002A1D00" w:rsidP="00EE37AA">
            <w:pPr>
              <w:pStyle w:val="BodyTextIndent2"/>
              <w:widowControl w:val="0"/>
              <w:spacing w:line="240" w:lineRule="auto"/>
              <w:ind w:firstLine="0"/>
              <w:rPr>
                <w:rFonts w:ascii="GHEA Grapalat" w:hAnsi="GHEA Grapalat"/>
                <w:bCs/>
                <w:sz w:val="18"/>
                <w:szCs w:val="16"/>
                <w:vertAlign w:val="subscript"/>
              </w:rPr>
            </w:pPr>
            <w:r>
              <w:rPr>
                <w:rFonts w:ascii="GHEA Grapalat" w:eastAsia="MS Mincho" w:hAnsi="GHEA Grapalat"/>
                <w:b/>
                <w:szCs w:val="18"/>
                <w:lang w:eastAsia="ja-JP"/>
              </w:rPr>
              <w:t>р</w:t>
            </w:r>
            <w:r w:rsidRPr="00711ADA">
              <w:rPr>
                <w:rFonts w:ascii="GHEA Grapalat" w:eastAsia="MS Mincho" w:hAnsi="GHEA Grapalat"/>
                <w:b/>
                <w:szCs w:val="18"/>
                <w:lang w:eastAsia="ja-JP"/>
              </w:rPr>
              <w:t>аботы по капитальному ремонту дворового футбольного поля по адресу Вардананц 5А административного района Кентрон города Еревана</w:t>
            </w:r>
          </w:p>
        </w:tc>
      </w:tr>
    </w:tbl>
    <w:p w14:paraId="36AF8C1F" w14:textId="77777777" w:rsidR="00096865" w:rsidRPr="009044F1" w:rsidRDefault="00816505" w:rsidP="00EE37A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EE37AA">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EE37AA">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EE37AA">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EE37AA">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EE37AA">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EE37AA">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EE37AA">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EE37AA">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EE37AA">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EE37AA">
      <w:pPr>
        <w:widowControl w:val="0"/>
        <w:tabs>
          <w:tab w:val="left" w:pos="1134"/>
        </w:tabs>
        <w:ind w:firstLine="567"/>
        <w:contextualSpacing/>
        <w:jc w:val="both"/>
        <w:rPr>
          <w:rFonts w:ascii="GHEA Grapalat" w:hAnsi="GHEA Grapalat" w:cs="Sylfaen"/>
        </w:rPr>
      </w:pPr>
      <w:r>
        <w:rPr>
          <w:rFonts w:ascii="GHEA Grapalat" w:hAnsi="GHEA Grapalat" w:cs="Sylfaen"/>
        </w:rPr>
        <w:t xml:space="preserve">Участник включается в список участников, не имеющих права на участие в </w:t>
      </w:r>
      <w:r>
        <w:rPr>
          <w:rFonts w:ascii="GHEA Grapalat" w:hAnsi="GHEA Grapalat" w:cs="Sylfaen"/>
        </w:rPr>
        <w:lastRenderedPageBreak/>
        <w:t>процессе закупок (далее также список), если:</w:t>
      </w:r>
    </w:p>
    <w:p w14:paraId="60156832" w14:textId="77777777" w:rsidR="00943D49" w:rsidRDefault="00943D49" w:rsidP="00EE37AA">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6A913E8D" w:rsidR="00943D49" w:rsidRDefault="00943D49" w:rsidP="00EE37AA">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C256137" w14:textId="77777777" w:rsidR="00C53EC8" w:rsidRPr="00C53EC8" w:rsidRDefault="00C53EC8" w:rsidP="00EE37AA">
      <w:pPr>
        <w:pStyle w:val="ListParagraph"/>
        <w:widowControl w:val="0"/>
        <w:tabs>
          <w:tab w:val="left" w:pos="1134"/>
        </w:tabs>
        <w:ind w:left="360"/>
        <w:jc w:val="both"/>
        <w:rPr>
          <w:rFonts w:ascii="GHEA Grapalat" w:hAnsi="GHEA Grapalat"/>
          <w:sz w:val="20"/>
          <w:szCs w:val="20"/>
        </w:rPr>
      </w:pPr>
      <w:r w:rsidRPr="00C53EC8">
        <w:rPr>
          <w:rFonts w:ascii="GHEA Grapalat" w:hAnsi="GHEA Grapalat"/>
          <w:sz w:val="20"/>
          <w:szCs w:val="20"/>
          <w:lang w:val="hy-AM"/>
        </w:rPr>
        <w:t>7</w:t>
      </w:r>
      <w:r w:rsidRPr="00C53EC8">
        <w:rPr>
          <w:rFonts w:ascii="GHEA Grapalat" w:hAnsi="GHEA Grapalat"/>
          <w:sz w:val="20"/>
          <w:szCs w:val="20"/>
        </w:rPr>
        <w:t>) которые на основании абзаца «е» подпункта 2 пункта 1 постановления Правительства РА N</w:t>
      </w:r>
      <w:r w:rsidRPr="00C53EC8">
        <w:rPr>
          <w:rFonts w:ascii="GHEA Grapalat" w:hAnsi="GHEA Grapalat"/>
          <w:sz w:val="20"/>
          <w:szCs w:val="20"/>
          <w:lang w:val="hy-AM"/>
        </w:rPr>
        <w:t>817-</w:t>
      </w:r>
      <w:r w:rsidRPr="00C53EC8">
        <w:rPr>
          <w:rFonts w:ascii="GHEA Grapalat" w:hAnsi="GHEA Grapalat"/>
          <w:sz w:val="20"/>
          <w:szCs w:val="20"/>
        </w:rPr>
        <w:t xml:space="preserve">А от </w:t>
      </w:r>
      <w:r w:rsidRPr="00C53EC8">
        <w:rPr>
          <w:rFonts w:ascii="GHEA Grapalat" w:hAnsi="GHEA Grapalat"/>
          <w:sz w:val="20"/>
          <w:szCs w:val="20"/>
          <w:lang w:val="hy-AM"/>
        </w:rPr>
        <w:t>20.06.2025</w:t>
      </w:r>
      <w:r w:rsidRPr="00C53EC8">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EE37AA">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986E430" w14:textId="77777777" w:rsidR="00C53EC8" w:rsidRPr="00C53EC8" w:rsidRDefault="00C53EC8" w:rsidP="00EE37AA">
      <w:pPr>
        <w:widowControl w:val="0"/>
        <w:tabs>
          <w:tab w:val="left" w:pos="1134"/>
        </w:tabs>
        <w:ind w:firstLine="567"/>
        <w:jc w:val="both"/>
        <w:rPr>
          <w:rFonts w:ascii="GHEA Grapalat" w:hAnsi="GHEA Grapalat"/>
          <w:sz w:val="20"/>
          <w:szCs w:val="20"/>
        </w:rPr>
      </w:pPr>
      <w:r w:rsidRPr="00C53EC8">
        <w:rPr>
          <w:rFonts w:ascii="GHEA Grapalat" w:hAnsi="GHEA Grapalat"/>
          <w:sz w:val="20"/>
          <w:szCs w:val="20"/>
        </w:rPr>
        <w:t>2.3.</w:t>
      </w:r>
      <w:r w:rsidRPr="00C53EC8">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C53EC8">
        <w:rPr>
          <w:rFonts w:ascii="GHEA Grapalat" w:hAnsi="GHEA Grapalat"/>
          <w:sz w:val="20"/>
          <w:szCs w:val="20"/>
          <w:lang w:val="hy-AM"/>
        </w:rPr>
        <w:t>817-</w:t>
      </w:r>
      <w:r w:rsidRPr="00C53EC8">
        <w:rPr>
          <w:rFonts w:ascii="GHEA Grapalat" w:hAnsi="GHEA Grapalat"/>
          <w:sz w:val="20"/>
          <w:szCs w:val="20"/>
        </w:rPr>
        <w:t xml:space="preserve">А от </w:t>
      </w:r>
      <w:r w:rsidRPr="00C53EC8">
        <w:rPr>
          <w:rFonts w:ascii="GHEA Grapalat" w:hAnsi="GHEA Grapalat"/>
          <w:sz w:val="20"/>
          <w:szCs w:val="20"/>
          <w:lang w:val="hy-AM"/>
        </w:rPr>
        <w:t>20.06.2025</w:t>
      </w:r>
      <w:r w:rsidRPr="00C53EC8">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46ECF54E" w14:textId="77777777" w:rsidR="00C53EC8" w:rsidRPr="004D7DD1" w:rsidRDefault="00C53EC8" w:rsidP="00EE37AA">
      <w:pPr>
        <w:widowControl w:val="0"/>
        <w:tabs>
          <w:tab w:val="left" w:pos="1134"/>
        </w:tabs>
        <w:ind w:firstLine="567"/>
        <w:jc w:val="both"/>
        <w:rPr>
          <w:rFonts w:ascii="GHEA Grapalat" w:hAnsi="GHEA Grapalat"/>
          <w:sz w:val="20"/>
          <w:szCs w:val="20"/>
        </w:rPr>
      </w:pPr>
      <w:r w:rsidRPr="00C53EC8">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EE37AA">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EE37A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EE37A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EE37A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EE37A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EE37A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EE37A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EE37A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EE37A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EE37A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EE37AA">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EE37A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EE37AA">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EE37AA">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EE37A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EE37AA">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EE37AA">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EE37AA">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EE37AA">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EE37AA">
      <w:pPr>
        <w:widowControl w:val="0"/>
        <w:jc w:val="center"/>
        <w:rPr>
          <w:rFonts w:ascii="GHEA Grapalat" w:hAnsi="GHEA Grapalat"/>
          <w:b/>
        </w:rPr>
      </w:pPr>
    </w:p>
    <w:p w14:paraId="52515570" w14:textId="77777777" w:rsidR="00813CE0" w:rsidRPr="00572A57" w:rsidRDefault="00ED2352" w:rsidP="00EE37AA">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EE37AA">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EE37AA">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EE37AA">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EE37AA">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EE37AA">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EE37AA">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EE37AA">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EE37AA">
      <w:pPr>
        <w:widowControl w:val="0"/>
        <w:jc w:val="center"/>
        <w:rPr>
          <w:rFonts w:ascii="GHEA Grapalat" w:hAnsi="GHEA Grapalat"/>
          <w:b/>
        </w:rPr>
      </w:pPr>
    </w:p>
    <w:p w14:paraId="1683E855" w14:textId="77777777" w:rsidR="00096865" w:rsidRPr="00995804" w:rsidRDefault="00955A1E" w:rsidP="00EE37AA">
      <w:pPr>
        <w:widowControl w:val="0"/>
        <w:jc w:val="center"/>
        <w:rPr>
          <w:rFonts w:ascii="GHEA Grapalat" w:hAnsi="GHEA Grapalat" w:cs="Arial"/>
          <w:b/>
        </w:rPr>
      </w:pPr>
      <w:r w:rsidRPr="00995804">
        <w:rPr>
          <w:rFonts w:ascii="GHEA Grapalat" w:hAnsi="GHEA Grapalat"/>
          <w:b/>
        </w:rPr>
        <w:t>4. ПОРЯДОК ПОДАЧИ ЗАЯВКИ</w:t>
      </w:r>
    </w:p>
    <w:p w14:paraId="65E4C753" w14:textId="77777777" w:rsidR="004B681B" w:rsidRPr="009044F1" w:rsidRDefault="004B681B" w:rsidP="004B681B">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4BFAACC" w14:textId="77777777" w:rsidR="004B681B" w:rsidRPr="009044F1" w:rsidRDefault="004B681B" w:rsidP="004B681B">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Style w:val="FootnoteReference"/>
          <w:rFonts w:ascii="GHEA Grapalat" w:hAnsi="GHEA Grapalat"/>
          <w:sz w:val="24"/>
          <w:szCs w:val="24"/>
        </w:rPr>
        <w:footnoteReference w:customMarkFollows="1" w:id="6"/>
        <w:t>7</w:t>
      </w:r>
      <w:r w:rsidRPr="009044F1">
        <w:rPr>
          <w:rFonts w:ascii="GHEA Grapalat" w:hAnsi="GHEA Grapalat"/>
          <w:sz w:val="24"/>
          <w:szCs w:val="24"/>
        </w:rPr>
        <w:t>.</w:t>
      </w:r>
      <w:r>
        <w:rPr>
          <w:rFonts w:ascii="GHEA Grapalat" w:hAnsi="GHEA Grapalat"/>
          <w:sz w:val="24"/>
          <w:szCs w:val="24"/>
        </w:rPr>
        <w:t xml:space="preserve"> </w:t>
      </w:r>
    </w:p>
    <w:p w14:paraId="18082050" w14:textId="77777777" w:rsidR="004B681B" w:rsidRPr="009044F1" w:rsidRDefault="004B681B" w:rsidP="004B681B">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0ACC6C7D" w14:textId="77777777" w:rsidR="004B681B" w:rsidRPr="005114D0" w:rsidRDefault="004B681B" w:rsidP="004B681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5F6ABF91" w14:textId="5805551D" w:rsidR="004B681B" w:rsidRPr="009044F1" w:rsidRDefault="004B681B" w:rsidP="004B681B">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C40C65" w:rsidRPr="00C40C65">
        <w:rPr>
          <w:rFonts w:ascii="GHEA Grapalat" w:hAnsi="GHEA Grapalat"/>
          <w:sz w:val="24"/>
          <w:szCs w:val="24"/>
        </w:rPr>
        <w:t>11:00</w:t>
      </w:r>
      <w:r w:rsidR="00C40C65">
        <w:rPr>
          <w:rFonts w:ascii="GHEA Grapalat" w:hAnsi="GHEA Grapalat"/>
          <w:sz w:val="24"/>
          <w:szCs w:val="24"/>
        </w:rPr>
        <w:t xml:space="preserve"> </w:t>
      </w:r>
      <w:r w:rsidRPr="009044F1">
        <w:rPr>
          <w:rFonts w:ascii="GHEA Grapalat" w:hAnsi="GHEA Grapalat"/>
          <w:sz w:val="24"/>
          <w:szCs w:val="24"/>
        </w:rPr>
        <w:t xml:space="preserve">часов </w:t>
      </w:r>
      <w:r w:rsidR="00C40C65">
        <w:rPr>
          <w:rFonts w:ascii="GHEA Grapalat" w:hAnsi="GHEA Grapalat"/>
          <w:sz w:val="24"/>
          <w:szCs w:val="24"/>
        </w:rPr>
        <w:t>27,11,2025г.</w:t>
      </w:r>
      <w:r w:rsidRPr="009044F1">
        <w:rPr>
          <w:rFonts w:ascii="GHEA Grapalat" w:hAnsi="GHEA Grapalat"/>
          <w:sz w:val="24"/>
          <w:szCs w:val="24"/>
        </w:rPr>
        <w:t xml:space="preserve"> дня </w:t>
      </w:r>
      <w:r w:rsidRPr="009044F1">
        <w:rPr>
          <w:rFonts w:ascii="GHEA Grapalat" w:hAnsi="GHEA Grapalat"/>
          <w:sz w:val="24"/>
          <w:szCs w:val="24"/>
        </w:rPr>
        <w:lastRenderedPageBreak/>
        <w:t>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D43F472" w14:textId="77777777" w:rsidR="004B681B" w:rsidRPr="00D3436F" w:rsidRDefault="004B681B" w:rsidP="004B681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30579ED" w14:textId="77777777" w:rsidR="004B681B" w:rsidRDefault="004B681B" w:rsidP="004B681B">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14236200" w14:textId="77777777" w:rsidR="004B681B" w:rsidRDefault="004B681B" w:rsidP="004B681B">
      <w:pPr>
        <w:jc w:val="both"/>
        <w:rPr>
          <w:rFonts w:ascii="GHEA Grapalat" w:hAnsi="GHEA Grapalat"/>
        </w:rPr>
      </w:pPr>
      <w:r>
        <w:rPr>
          <w:rFonts w:ascii="GHEA Grapalat" w:hAnsi="GHEA Grapalat"/>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2C7358DE" w14:textId="77777777" w:rsidR="004B681B" w:rsidRDefault="004B681B" w:rsidP="004B681B">
      <w:pPr>
        <w:jc w:val="both"/>
        <w:rPr>
          <w:rFonts w:ascii="GHEA Grapalat" w:hAnsi="GHEA Grapalat"/>
          <w:lang w:val="hy-AM"/>
        </w:rPr>
      </w:pPr>
      <w:r>
        <w:rPr>
          <w:rFonts w:ascii="GHEA Grapalat" w:hAnsi="GHEA Grapalat"/>
        </w:rPr>
        <w:t xml:space="preserve">   </w:t>
      </w:r>
      <w:r w:rsidRPr="007420D6">
        <w:rPr>
          <w:rFonts w:ascii="GHEA Grapalat" w:hAnsi="GHEA Grapalat"/>
        </w:rPr>
        <w:t>б) в слу</w:t>
      </w:r>
      <w:r w:rsidRPr="00051F89">
        <w:rPr>
          <w:rFonts w:ascii="GHEA Grapalat" w:hAnsi="GHEA Grapalat"/>
        </w:rPr>
        <w:t xml:space="preserve">чае признания отобранным участником </w:t>
      </w:r>
      <w:r>
        <w:rPr>
          <w:rFonts w:ascii="GHEA Grapalat" w:hAnsi="GHEA Grapalat"/>
        </w:rPr>
        <w:t>-</w:t>
      </w:r>
      <w:r w:rsidRPr="00051F89">
        <w:rPr>
          <w:rFonts w:ascii="GHEA Grapalat" w:hAnsi="GHEA Grapalat"/>
        </w:rPr>
        <w:t xml:space="preserve"> подтверждение об обязательстве предоставления обеспечения квалификации в порядке и сроки, установленные настоящ</w:t>
      </w:r>
      <w:r>
        <w:rPr>
          <w:rFonts w:ascii="GHEA Grapalat" w:hAnsi="GHEA Grapalat"/>
        </w:rPr>
        <w:t>им</w:t>
      </w:r>
      <w:r w:rsidRPr="00051F89">
        <w:rPr>
          <w:rFonts w:ascii="GHEA Grapalat" w:hAnsi="GHEA Grapalat"/>
        </w:rPr>
        <w:t xml:space="preserve"> приглашени</w:t>
      </w:r>
      <w:r>
        <w:rPr>
          <w:rFonts w:ascii="GHEA Grapalat" w:hAnsi="GHEA Grapalat"/>
        </w:rPr>
        <w:t xml:space="preserve">ем; </w:t>
      </w:r>
    </w:p>
    <w:p w14:paraId="6024FF55" w14:textId="77777777" w:rsidR="004B681B" w:rsidRDefault="004B681B" w:rsidP="004B681B">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0664530C" w14:textId="77777777" w:rsidR="004B681B" w:rsidRDefault="004B681B" w:rsidP="004B681B">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1D2ADCD" w14:textId="77777777" w:rsidR="004B681B" w:rsidRDefault="004B681B" w:rsidP="004B681B">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Pr>
          <w:rFonts w:ascii="GHEA Grapalat" w:hAnsi="GHEA Grapalat"/>
          <w:sz w:val="24"/>
          <w:szCs w:val="24"/>
        </w:rPr>
        <w:t>д</w:t>
      </w:r>
      <w:r w:rsidRPr="006D32C0">
        <w:rPr>
          <w:rFonts w:ascii="GHEA Grapalat" w:hAnsi="GHEA Grapalat"/>
          <w:sz w:val="24"/>
          <w:szCs w:val="24"/>
        </w:rPr>
        <w:t>еклараци</w:t>
      </w:r>
      <w:r>
        <w:rPr>
          <w:rFonts w:ascii="GHEA Grapalat" w:hAnsi="GHEA Grapalat"/>
          <w:sz w:val="24"/>
          <w:szCs w:val="24"/>
        </w:rPr>
        <w:t>ю</w:t>
      </w:r>
      <w:r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Pr="00A5455C">
        <w:rPr>
          <w:rFonts w:ascii="GHEA Grapalat" w:hAnsi="GHEA Grapalat"/>
        </w:rPr>
        <w:t xml:space="preserve"> </w:t>
      </w:r>
      <w:r w:rsidRPr="00A5455C">
        <w:rPr>
          <w:rFonts w:ascii="GHEA Grapalat" w:hAnsi="GHEA Grapalat"/>
          <w:vertAlign w:val="superscript"/>
          <w:lang w:val="hy-AM"/>
        </w:rPr>
        <w:t>7.1</w:t>
      </w:r>
      <w:r w:rsidRPr="00A5455C">
        <w:rPr>
          <w:rFonts w:ascii="GHEA Grapalat" w:hAnsi="GHEA Grapalat"/>
        </w:rPr>
        <w:t xml:space="preserve"> </w:t>
      </w:r>
    </w:p>
    <w:p w14:paraId="1A628564" w14:textId="77777777" w:rsidR="004B681B" w:rsidRPr="009044F1" w:rsidRDefault="004B681B" w:rsidP="004B681B">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50A400BA" w14:textId="77777777" w:rsidR="004B681B" w:rsidRPr="00AA7117" w:rsidRDefault="004B681B" w:rsidP="004B681B">
      <w:pPr>
        <w:widowControl w:val="0"/>
        <w:tabs>
          <w:tab w:val="left" w:pos="1134"/>
        </w:tabs>
        <w:spacing w:after="160"/>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7"/>
        <w:t>8</w:t>
      </w:r>
    </w:p>
    <w:p w14:paraId="3EBCD0A3" w14:textId="77777777" w:rsidR="004B681B" w:rsidRDefault="004B681B" w:rsidP="004B681B">
      <w:pPr>
        <w:pStyle w:val="norm"/>
        <w:widowControl w:val="0"/>
        <w:tabs>
          <w:tab w:val="left" w:pos="1134"/>
        </w:tabs>
        <w:spacing w:after="160" w:line="360" w:lineRule="auto"/>
        <w:ind w:firstLine="567"/>
        <w:rPr>
          <w:rFonts w:ascii="GHEA Grapalat" w:hAnsi="GHEA Grapalat"/>
        </w:rPr>
      </w:pPr>
      <w:r w:rsidRPr="00F04430">
        <w:rPr>
          <w:rFonts w:ascii="GHEA Grapalat" w:hAnsi="GHEA Grapalat"/>
          <w:sz w:val="24"/>
          <w:szCs w:val="24"/>
        </w:rPr>
        <w:t>4) при закупке строительных работ</w:t>
      </w:r>
      <w:r w:rsidRPr="008336B3">
        <w:rPr>
          <w:rFonts w:ascii="GHEA Grapalat" w:hAnsi="GHEA Grapalat"/>
        </w:rPr>
        <w:t xml:space="preserve">- </w:t>
      </w:r>
      <w:r>
        <w:rPr>
          <w:rFonts w:ascii="GHEA Grapalat" w:hAnsi="GHEA Grapalat"/>
          <w:sz w:val="24"/>
          <w:szCs w:val="24"/>
        </w:rPr>
        <w:t>утвержденое им заверение</w:t>
      </w:r>
      <w:r w:rsidRPr="00DC5D72">
        <w:rPr>
          <w:rFonts w:ascii="GHEA Grapalat" w:hAnsi="GHEA Grapalat"/>
          <w:sz w:val="24"/>
          <w:szCs w:val="24"/>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sz w:val="24"/>
          <w:szCs w:val="24"/>
        </w:rPr>
        <w:t>приборов</w:t>
      </w:r>
      <w:r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w:t>
      </w:r>
      <w:r w:rsidRPr="00DC5D72">
        <w:rPr>
          <w:rFonts w:ascii="GHEA Grapalat" w:hAnsi="GHEA Grapalat"/>
          <w:sz w:val="24"/>
          <w:szCs w:val="24"/>
        </w:rPr>
        <w:lastRenderedPageBreak/>
        <w:t>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Pr="004320D2">
        <w:rPr>
          <w:rFonts w:ascii="GHEA Grapalat" w:hAnsi="GHEA Grapalat"/>
          <w:sz w:val="24"/>
          <w:szCs w:val="24"/>
        </w:rPr>
        <w:t>.</w:t>
      </w:r>
      <w:r w:rsidRPr="00DC5D72">
        <w:rPr>
          <w:rFonts w:ascii="GHEA Grapalat" w:hAnsi="GHEA Grapalat"/>
          <w:sz w:val="24"/>
          <w:szCs w:val="24"/>
        </w:rPr>
        <w:t xml:space="preserve"> </w:t>
      </w:r>
      <w:r>
        <w:rPr>
          <w:rFonts w:ascii="GHEA Grapalat" w:hAnsi="GHEA Grapalat"/>
          <w:sz w:val="24"/>
          <w:szCs w:val="24"/>
        </w:rPr>
        <w:t xml:space="preserve">Заверение </w:t>
      </w:r>
      <w:r w:rsidRPr="00DC5D72">
        <w:rPr>
          <w:rFonts w:ascii="GHEA Grapalat" w:hAnsi="GHEA Grapalat"/>
          <w:sz w:val="24"/>
          <w:szCs w:val="24"/>
        </w:rPr>
        <w:t xml:space="preserve">предусмотренное настоящим подпунктом, также </w:t>
      </w:r>
      <w:r w:rsidRPr="008336B3">
        <w:rPr>
          <w:rFonts w:ascii="GHEA Grapalat" w:hAnsi="GHEA Grapalat"/>
          <w:sz w:val="24"/>
          <w:szCs w:val="24"/>
        </w:rPr>
        <w:t>подтверждается</w:t>
      </w:r>
      <w:r w:rsidRPr="00DC5D72">
        <w:rPr>
          <w:rFonts w:ascii="GHEA Grapalat" w:hAnsi="GHEA Grapalat"/>
          <w:sz w:val="24"/>
          <w:szCs w:val="24"/>
        </w:rPr>
        <w:t xml:space="preserve"> отдельным приложением к заключаемому договору</w:t>
      </w:r>
      <w:r w:rsidRPr="00F04430">
        <w:rPr>
          <w:rStyle w:val="FootnoteReference"/>
          <w:rFonts w:ascii="GHEA Grapalat" w:hAnsi="GHEA Grapalat"/>
        </w:rPr>
        <w:footnoteReference w:customMarkFollows="1" w:id="8"/>
        <w:t>9</w:t>
      </w:r>
    </w:p>
    <w:p w14:paraId="6C9CDAB9" w14:textId="77777777" w:rsidR="004B681B" w:rsidRPr="009044F1" w:rsidRDefault="004B681B" w:rsidP="004B681B">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w:t>
      </w:r>
      <w:r>
        <w:rPr>
          <w:rFonts w:ascii="GHEA Grapalat" w:hAnsi="GHEA Grapalat"/>
          <w:sz w:val="24"/>
          <w:szCs w:val="24"/>
        </w:rPr>
        <w:t xml:space="preserve"> субподряда </w:t>
      </w:r>
      <w:r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Pr>
          <w:rFonts w:ascii="GHEA Grapalat" w:hAnsi="GHEA Grapalat"/>
          <w:sz w:val="24"/>
          <w:szCs w:val="24"/>
        </w:rPr>
        <w:t>субподряд</w:t>
      </w:r>
      <w:r w:rsidRPr="009044F1">
        <w:rPr>
          <w:rFonts w:ascii="GHEA Grapalat" w:hAnsi="GHEA Grapalat"/>
          <w:sz w:val="24"/>
          <w:szCs w:val="24"/>
        </w:rPr>
        <w:t>;</w:t>
      </w:r>
    </w:p>
    <w:p w14:paraId="587FDF6B" w14:textId="77777777" w:rsidR="004B681B" w:rsidRPr="00D3436F" w:rsidRDefault="004B681B" w:rsidP="004B681B">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CAB0195" w14:textId="77777777" w:rsidR="004B681B" w:rsidRDefault="004B681B" w:rsidP="004B681B">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76898AF" w14:textId="77777777" w:rsidR="004B681B" w:rsidRDefault="004B681B" w:rsidP="004B681B">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2B62619" w14:textId="77777777" w:rsidR="004B681B" w:rsidRDefault="004B681B" w:rsidP="004B681B">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EE37AA">
      <w:pPr>
        <w:pStyle w:val="norm"/>
        <w:widowControl w:val="0"/>
        <w:spacing w:line="240" w:lineRule="auto"/>
        <w:ind w:firstLine="0"/>
        <w:rPr>
          <w:rFonts w:ascii="GHEA Grapalat" w:hAnsi="GHEA Grapalat" w:cs="Sylfaen"/>
          <w:sz w:val="24"/>
          <w:szCs w:val="24"/>
        </w:rPr>
      </w:pPr>
    </w:p>
    <w:p w14:paraId="448029D7" w14:textId="77777777" w:rsidR="0049655D" w:rsidRDefault="00C90BCA" w:rsidP="00EE37AA">
      <w:pPr>
        <w:rPr>
          <w:rFonts w:ascii="GHEA Grapalat" w:hAnsi="GHEA Grapalat"/>
          <w:b/>
        </w:rPr>
      </w:pPr>
      <w:r>
        <w:rPr>
          <w:rFonts w:ascii="GHEA Grapalat" w:hAnsi="GHEA Grapalat"/>
          <w:b/>
        </w:rPr>
        <w:t>-----------------------------</w:t>
      </w:r>
    </w:p>
    <w:p w14:paraId="03D207CF" w14:textId="77777777" w:rsidR="00C90BCA" w:rsidDel="00B2007E" w:rsidRDefault="00C90BCA" w:rsidP="00EE37AA">
      <w:pPr>
        <w:widowControl w:val="0"/>
        <w:jc w:val="center"/>
        <w:rPr>
          <w:del w:id="4" w:author="Inesa Kocharyan" w:date="2022-03-25T12:10:00Z"/>
          <w:rFonts w:ascii="GHEA Grapalat" w:hAnsi="GHEA Grapalat"/>
          <w:b/>
        </w:rPr>
      </w:pPr>
    </w:p>
    <w:p w14:paraId="39BC9BF3" w14:textId="0E3E5A32" w:rsidR="00700398" w:rsidRDefault="00700398" w:rsidP="00EE37AA">
      <w:pPr>
        <w:rPr>
          <w:rFonts w:ascii="GHEA Grapalat" w:hAnsi="GHEA Grapalat"/>
          <w:b/>
        </w:rPr>
      </w:pPr>
    </w:p>
    <w:p w14:paraId="13B7924C" w14:textId="77777777" w:rsidR="00A45946" w:rsidRPr="009044F1" w:rsidRDefault="00333B85" w:rsidP="00EE37AA">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EE37AA">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EE37A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w:t>
      </w:r>
      <w:r w:rsidRPr="009044F1">
        <w:rPr>
          <w:rFonts w:ascii="GHEA Grapalat" w:hAnsi="GHEA Grapalat"/>
          <w:sz w:val="24"/>
          <w:szCs w:val="24"/>
        </w:rPr>
        <w:lastRenderedPageBreak/>
        <w:t xml:space="preserve">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EE37AA">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EE37AA">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EE37AA">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EE37AA">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EE37AA">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EE37AA">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EE37AA">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5B462335" w14:textId="77777777" w:rsidR="006B54CE" w:rsidRPr="00D3308C" w:rsidRDefault="006B54CE" w:rsidP="00EE37AA">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EE37A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EE37A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EE37A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EE37A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EE37A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EE37AA">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EE37A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w:t>
      </w:r>
      <w:r w:rsidRPr="009044F1">
        <w:rPr>
          <w:rFonts w:ascii="GHEA Grapalat" w:hAnsi="GHEA Grapalat"/>
          <w:sz w:val="24"/>
          <w:szCs w:val="24"/>
        </w:rPr>
        <w:lastRenderedPageBreak/>
        <w:t>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EE37AA">
      <w:pPr>
        <w:jc w:val="center"/>
        <w:rPr>
          <w:rFonts w:ascii="GHEA Grapalat" w:hAnsi="GHEA Grapalat"/>
          <w:b/>
        </w:rPr>
      </w:pPr>
    </w:p>
    <w:p w14:paraId="678321DC" w14:textId="77777777" w:rsidR="00096865" w:rsidRPr="00230D36" w:rsidRDefault="00220C7C" w:rsidP="00EE37AA">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EE37AA">
      <w:pPr>
        <w:jc w:val="center"/>
        <w:rPr>
          <w:rFonts w:ascii="GHEA Grapalat" w:hAnsi="GHEA Grapalat"/>
          <w:b/>
        </w:rPr>
      </w:pPr>
    </w:p>
    <w:p w14:paraId="7D88709A" w14:textId="77777777" w:rsidR="00096865" w:rsidRPr="00AA7117" w:rsidRDefault="00220C7C" w:rsidP="00EE37AA">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EE37A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EE37AA">
      <w:pPr>
        <w:widowControl w:val="0"/>
        <w:ind w:firstLine="567"/>
        <w:jc w:val="center"/>
        <w:rPr>
          <w:rFonts w:ascii="GHEA Grapalat" w:hAnsi="GHEA Grapalat"/>
          <w:b/>
        </w:rPr>
      </w:pPr>
    </w:p>
    <w:p w14:paraId="5FEB0B5B" w14:textId="352D4580" w:rsidR="00096865" w:rsidRPr="00221C7B" w:rsidRDefault="000D701E" w:rsidP="00EE37AA">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EE37AA">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EE37AA">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EE37AA">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EE37AA">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w:t>
      </w:r>
      <w:r w:rsidRPr="001D6EBF">
        <w:rPr>
          <w:rFonts w:ascii="GHEA Grapalat" w:hAnsi="GHEA Grapalat"/>
        </w:rPr>
        <w:lastRenderedPageBreak/>
        <w:t>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EE37AA">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EE37AA">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EE37AA">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70C79345" w14:textId="77777777" w:rsidR="000A7528" w:rsidRPr="00681F45" w:rsidRDefault="00283198" w:rsidP="00EE37AA">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EE37AA">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EE37AA">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9"/>
        <w:t>10</w:t>
      </w:r>
    </w:p>
    <w:p w14:paraId="78769A62" w14:textId="77777777" w:rsidR="00F20DA5" w:rsidRPr="009044F1" w:rsidRDefault="00283198" w:rsidP="00EE37AA">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EE37AA">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EE37AA">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E7988C4" w:rsidR="0063461E" w:rsidRDefault="00283198" w:rsidP="00EE37AA">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768AD" w:rsidRPr="002768AD">
        <w:rPr>
          <w:rFonts w:ascii="GHEA Grapalat" w:hAnsi="GHEA Grapalat"/>
          <w:b/>
          <w:bCs/>
          <w:i/>
        </w:rPr>
        <w:t>120 (сто двадцати)</w:t>
      </w:r>
      <w:r w:rsidR="0024583E" w:rsidRPr="0024583E">
        <w:rPr>
          <w:rFonts w:ascii="GHEA Grapalat" w:hAnsi="GHEA Grapalat"/>
          <w:b/>
          <w:bCs/>
          <w:i/>
        </w:rPr>
        <w:t xml:space="preserve">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EE37AA">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EE37AA">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w:t>
      </w:r>
      <w:r w:rsidRPr="00521B73">
        <w:rPr>
          <w:rFonts w:ascii="GHEA Grapalat" w:hAnsi="GHEA Grapalat"/>
          <w:b/>
          <w:bCs/>
        </w:rPr>
        <w:lastRenderedPageBreak/>
        <w:t>требованиям приглашения.</w:t>
      </w:r>
    </w:p>
    <w:p w14:paraId="78B1255C" w14:textId="77777777" w:rsidR="002626F7" w:rsidRDefault="002626F7" w:rsidP="00EE37AA">
      <w:pPr>
        <w:rPr>
          <w:rFonts w:ascii="GHEA Grapalat" w:hAnsi="GHEA Grapalat" w:cs="Sylfaen"/>
        </w:rPr>
      </w:pPr>
    </w:p>
    <w:p w14:paraId="3EF3263E" w14:textId="77777777" w:rsidR="00096865" w:rsidRPr="009044F1" w:rsidRDefault="00E70FC4" w:rsidP="00EE37AA">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48AB89D7" w:rsidR="00096865" w:rsidRPr="009044F1" w:rsidRDefault="00FD2748" w:rsidP="00EE37AA">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7812FF">
        <w:rPr>
          <w:rFonts w:ascii="GHEA Grapalat" w:hAnsi="GHEA Grapalat"/>
          <w:b/>
          <w:lang w:val="hy-AM"/>
        </w:rPr>
        <w:t>11:00</w:t>
      </w:r>
      <w:r w:rsidR="00601797" w:rsidRPr="00601797">
        <w:rPr>
          <w:rFonts w:ascii="GHEA Grapalat" w:hAnsi="GHEA Grapalat"/>
          <w:b/>
          <w:lang w:val="hy-AM"/>
        </w:rPr>
        <w:t xml:space="preserve"> часов </w:t>
      </w:r>
      <w:r w:rsidR="00CB16ED">
        <w:rPr>
          <w:rFonts w:ascii="GHEA Grapalat" w:hAnsi="GHEA Grapalat"/>
          <w:b/>
          <w:lang w:val="hy-AM"/>
        </w:rPr>
        <w:t>--</w:t>
      </w:r>
      <w:r w:rsidR="00C40C65">
        <w:rPr>
          <w:rFonts w:ascii="GHEA Grapalat" w:hAnsi="GHEA Grapalat"/>
          <w:b/>
        </w:rPr>
        <w:t>27</w:t>
      </w:r>
      <w:r w:rsidR="00EA30F2">
        <w:rPr>
          <w:rFonts w:ascii="GHEA Grapalat" w:hAnsi="GHEA Grapalat"/>
          <w:b/>
          <w:lang w:val="hy-AM"/>
        </w:rPr>
        <w:t>.</w:t>
      </w:r>
      <w:r w:rsidR="00CB16ED">
        <w:rPr>
          <w:rFonts w:ascii="GHEA Grapalat" w:hAnsi="GHEA Grapalat"/>
          <w:b/>
          <w:lang w:val="hy-AM"/>
        </w:rPr>
        <w:t>1</w:t>
      </w:r>
      <w:r w:rsidR="00C40C65">
        <w:rPr>
          <w:rFonts w:ascii="GHEA Grapalat" w:hAnsi="GHEA Grapalat"/>
          <w:b/>
        </w:rPr>
        <w:t>1</w:t>
      </w:r>
      <w:r w:rsidR="00EA30F2">
        <w:rPr>
          <w:rFonts w:ascii="GHEA Grapalat" w:hAnsi="GHEA Grapalat"/>
          <w:b/>
          <w:lang w:val="hy-AM"/>
        </w:rPr>
        <w:t>.2025</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EE37AA">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EE37AA">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EE37AA">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EE37AA">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EE37AA">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EE37A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EE37A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 xml:space="preserve">участников оценка и сравнение ценовых предложений осуществляются </w:t>
      </w:r>
      <w:r w:rsidRPr="009044F1">
        <w:rPr>
          <w:rFonts w:ascii="GHEA Grapalat" w:hAnsi="GHEA Grapalat"/>
          <w:sz w:val="24"/>
          <w:szCs w:val="24"/>
        </w:rPr>
        <w:lastRenderedPageBreak/>
        <w:t>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EE37AA">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10"/>
        <w:t>11</w:t>
      </w:r>
      <w:r w:rsidR="00CE5812" w:rsidRPr="00CE5812">
        <w:rPr>
          <w:rFonts w:ascii="GHEA Grapalat" w:hAnsi="GHEA Grapalat"/>
        </w:rPr>
        <w:t>.</w:t>
      </w:r>
    </w:p>
    <w:p w14:paraId="6C03FAEF" w14:textId="77777777" w:rsidR="001A6D39" w:rsidRPr="00186559" w:rsidRDefault="001A6D39" w:rsidP="00EE37A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EE37A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EE37A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EE37A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EE37A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EE37A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EE37A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r w:rsidRPr="002F249D">
        <w:rPr>
          <w:rFonts w:ascii="GHEA Grapalat" w:hAnsi="GHEA Grapalat"/>
          <w:sz w:val="24"/>
          <w:szCs w:val="24"/>
        </w:rPr>
        <w:lastRenderedPageBreak/>
        <w:t xml:space="preserve">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EE37AA">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C53EC8" w:rsidRDefault="001A6D39" w:rsidP="00EE37AA">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w:t>
      </w:r>
      <w:r w:rsidRPr="00C53EC8">
        <w:rPr>
          <w:rFonts w:ascii="GHEA Grapalat" w:hAnsi="GHEA Grapalat"/>
        </w:rPr>
        <w:t>мальному функционированию комиссии.</w:t>
      </w:r>
    </w:p>
    <w:p w14:paraId="1FAAC493" w14:textId="77777777" w:rsidR="00C53EC8" w:rsidRPr="00C53EC8" w:rsidRDefault="00C53EC8" w:rsidP="00EE37AA">
      <w:pPr>
        <w:pStyle w:val="norm"/>
        <w:widowControl w:val="0"/>
        <w:tabs>
          <w:tab w:val="left" w:pos="1134"/>
        </w:tabs>
        <w:spacing w:line="240" w:lineRule="auto"/>
        <w:ind w:firstLine="567"/>
        <w:rPr>
          <w:rFonts w:ascii="GHEA Grapalat" w:hAnsi="GHEA Grapalat"/>
          <w:sz w:val="20"/>
        </w:rPr>
      </w:pPr>
      <w:r w:rsidRPr="00C53EC8">
        <w:rPr>
          <w:rFonts w:ascii="GHEA Grapalat" w:hAnsi="GHEA Grapalat"/>
          <w:sz w:val="20"/>
        </w:rPr>
        <w:t>8.9.</w:t>
      </w:r>
      <w:r w:rsidRPr="00C53EC8">
        <w:rPr>
          <w:rFonts w:ascii="GHEA Grapalat" w:hAnsi="GHEA Grapalat"/>
          <w:sz w:val="20"/>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w:t>
      </w:r>
      <w:r w:rsidRPr="00C53EC8">
        <w:rPr>
          <w:rFonts w:ascii="GHEA Grapalat" w:hAnsi="GHEA Grapalat"/>
          <w:sz w:val="20"/>
          <w:lang w:val="hy-AM"/>
        </w:rPr>
        <w:t xml:space="preserve"> </w:t>
      </w:r>
      <w:r w:rsidRPr="00C53EC8">
        <w:rPr>
          <w:rFonts w:ascii="GHEA Grapalat" w:hAnsi="GHEA Grapalat"/>
          <w:sz w:val="20"/>
        </w:rPr>
        <w:t>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7543FF70" w14:textId="77777777" w:rsidR="00C53EC8" w:rsidRPr="00C53EC8" w:rsidRDefault="00C53EC8" w:rsidP="00EE37AA">
      <w:pPr>
        <w:pStyle w:val="norm"/>
        <w:widowControl w:val="0"/>
        <w:tabs>
          <w:tab w:val="left" w:pos="1134"/>
        </w:tabs>
        <w:spacing w:line="240" w:lineRule="auto"/>
        <w:ind w:firstLine="567"/>
        <w:rPr>
          <w:rFonts w:ascii="GHEA Grapalat" w:hAnsi="GHEA Grapalat" w:cs="Sylfaen"/>
          <w:sz w:val="20"/>
        </w:rPr>
      </w:pPr>
      <w:r w:rsidRPr="00C53EC8">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p>
    <w:p w14:paraId="4CAB59D5" w14:textId="77777777" w:rsidR="00C53EC8" w:rsidRPr="004D7DD1" w:rsidRDefault="00C53EC8" w:rsidP="00EE37AA">
      <w:pPr>
        <w:pStyle w:val="norm"/>
        <w:widowControl w:val="0"/>
        <w:tabs>
          <w:tab w:val="left" w:pos="1134"/>
        </w:tabs>
        <w:spacing w:line="240" w:lineRule="auto"/>
        <w:ind w:firstLine="567"/>
        <w:rPr>
          <w:rFonts w:ascii="GHEA Grapalat" w:hAnsi="GHEA Grapalat"/>
          <w:sz w:val="20"/>
        </w:rPr>
      </w:pPr>
      <w:r w:rsidRPr="00C53EC8">
        <w:rPr>
          <w:rFonts w:ascii="GHEA Grapalat" w:hAnsi="GHEA Grapalat"/>
          <w:sz w:val="20"/>
        </w:rPr>
        <w:t>8.9.1</w:t>
      </w:r>
      <w:r w:rsidRPr="00C53EC8">
        <w:rPr>
          <w:rFonts w:ascii="GHEA Grapalat" w:hAnsi="GHEA Grapalat"/>
          <w:sz w:val="20"/>
          <w:lang w:val="hy-AM"/>
        </w:rPr>
        <w:t>.</w:t>
      </w:r>
      <w:r w:rsidRPr="00C53EC8">
        <w:rPr>
          <w:rFonts w:ascii="GHEA Grapalat" w:hAnsi="GHEA Grapalat"/>
          <w:sz w:val="20"/>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44C76BE" w14:textId="77777777" w:rsidR="001A6D39" w:rsidRDefault="001A6D39" w:rsidP="00EE37A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EE37AA">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EE37A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w:t>
      </w:r>
      <w:r w:rsidRPr="009044F1">
        <w:rPr>
          <w:rFonts w:ascii="GHEA Grapalat" w:hAnsi="GHEA Grapalat"/>
          <w:sz w:val="24"/>
          <w:szCs w:val="24"/>
        </w:rPr>
        <w:lastRenderedPageBreak/>
        <w:t>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EE37A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EE37A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EE37A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EE37AA">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EE37AA">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EE37AA">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w:t>
      </w:r>
      <w:r w:rsidRPr="00110330">
        <w:rPr>
          <w:rFonts w:ascii="GHEA Grapalat" w:hAnsi="GHEA Grapalat"/>
        </w:rPr>
        <w:lastRenderedPageBreak/>
        <w:t>(или)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EE37AA">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EE37AA">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EE37AA">
      <w:pPr>
        <w:widowControl w:val="0"/>
        <w:ind w:left="284"/>
        <w:contextualSpacing/>
        <w:jc w:val="both"/>
        <w:rPr>
          <w:rFonts w:ascii="GHEA Grapalat" w:hAnsi="GHEA Grapalat"/>
        </w:rPr>
      </w:pPr>
    </w:p>
    <w:p w14:paraId="6F2307BE" w14:textId="77777777" w:rsidR="001A6D39" w:rsidRPr="009044F1" w:rsidRDefault="001A6D39" w:rsidP="00EE37AA">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EE37AA">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EE37AA">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EE37AA">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EE37AA">
      <w:pPr>
        <w:widowControl w:val="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w:t>
      </w:r>
      <w:r w:rsidRPr="009044F1">
        <w:rPr>
          <w:rFonts w:ascii="GHEA Grapalat" w:hAnsi="GHEA Grapalat"/>
        </w:rPr>
        <w:lastRenderedPageBreak/>
        <w:t>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EE37A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EE37AA">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EE37AA">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EE37A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EE37A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EE37AA">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EE37A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EE37A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EE37AA">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EE37A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EE37A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EE37AA">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xml:space="preserve">" </w:t>
      </w:r>
      <w:r w:rsidRPr="009044F1">
        <w:rPr>
          <w:rFonts w:ascii="GHEA Grapalat" w:hAnsi="GHEA Grapalat"/>
          <w:sz w:val="24"/>
          <w:szCs w:val="24"/>
        </w:rPr>
        <w:lastRenderedPageBreak/>
        <w:t>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EE37AA">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EE37AA">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EE37AA">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EE37AA">
      <w:pPr>
        <w:widowControl w:val="0"/>
        <w:jc w:val="center"/>
        <w:rPr>
          <w:rFonts w:ascii="GHEA Grapalat" w:hAnsi="GHEA Grapalat"/>
          <w:b/>
        </w:rPr>
      </w:pPr>
    </w:p>
    <w:p w14:paraId="21C8BADE" w14:textId="77777777" w:rsidR="000313A6" w:rsidRDefault="00AA0AD8" w:rsidP="00EE37AA">
      <w:pPr>
        <w:widowControl w:val="0"/>
        <w:jc w:val="center"/>
        <w:rPr>
          <w:rFonts w:ascii="GHEA Grapalat" w:hAnsi="GHEA Grapalat"/>
          <w:b/>
        </w:rPr>
      </w:pPr>
      <w:r w:rsidRPr="009044F1">
        <w:rPr>
          <w:rFonts w:ascii="GHEA Grapalat" w:hAnsi="GHEA Grapalat"/>
          <w:b/>
        </w:rPr>
        <w:t xml:space="preserve">9. ЗАКЛЮЧЕНИЕ ДОГОВОРА </w:t>
      </w:r>
    </w:p>
    <w:p w14:paraId="4FC7EE06" w14:textId="77777777" w:rsidR="00096865" w:rsidRPr="009044F1" w:rsidRDefault="00AA0AD8" w:rsidP="00EE37AA">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EE37AA">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EE37AA">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EE37AA">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EE37AA">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EE37AA">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9044F1">
        <w:rPr>
          <w:rFonts w:ascii="GHEA Grapalat" w:hAnsi="GHEA Grapalat"/>
        </w:rPr>
        <w:lastRenderedPageBreak/>
        <w:t>рабочего дня предоставляется участнику сопроводительным письмом.</w:t>
      </w:r>
    </w:p>
    <w:p w14:paraId="70C8BDBB" w14:textId="77777777" w:rsidR="0033571F" w:rsidRPr="009044F1" w:rsidRDefault="00AA0AD8" w:rsidP="00EE37AA">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EE37A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EE37A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EE37AA">
      <w:pPr>
        <w:widowControl w:val="0"/>
        <w:jc w:val="center"/>
        <w:rPr>
          <w:rFonts w:ascii="GHEA Grapalat" w:hAnsi="GHEA Grapalat"/>
          <w:b/>
        </w:rPr>
      </w:pPr>
    </w:p>
    <w:p w14:paraId="3D5820A6" w14:textId="77777777" w:rsidR="00546AA0" w:rsidRDefault="00030D40" w:rsidP="00EE37AA">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40101246" w14:textId="77777777" w:rsidR="00096865" w:rsidRDefault="00030D40" w:rsidP="00EE37AA">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3A3D9256" w:rsidR="003F24FF" w:rsidRPr="00572A57" w:rsidRDefault="00A6609C" w:rsidP="00EE37AA">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1161ED">
        <w:rPr>
          <w:rFonts w:ascii="GHEA Grapalat" w:hAnsi="GHEA Grapalat"/>
          <w:b/>
          <w:bCs/>
          <w:lang w:val="hy-AM"/>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EE37AA">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EE37AA">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EE37AA">
      <w:pPr>
        <w:rPr>
          <w:rFonts w:ascii="GHEA Grapalat" w:hAnsi="GHEA Grapalat"/>
        </w:rPr>
      </w:pPr>
    </w:p>
    <w:p w14:paraId="119A8C9B" w14:textId="77777777" w:rsidR="00B73109" w:rsidRDefault="00B73109" w:rsidP="00EE37AA">
      <w:pPr>
        <w:rPr>
          <w:rFonts w:ascii="GHEA Grapalat" w:hAnsi="GHEA Grapalat"/>
        </w:rPr>
      </w:pPr>
    </w:p>
    <w:p w14:paraId="7110C2D0" w14:textId="77777777" w:rsidR="00B73109" w:rsidRDefault="00B73109" w:rsidP="00EE37AA">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EE37AA">
      <w:pPr>
        <w:rPr>
          <w:rFonts w:ascii="GHEA Grapalat" w:hAnsi="GHEA Grapalat"/>
        </w:rPr>
      </w:pPr>
    </w:p>
    <w:p w14:paraId="6B5EE8EE" w14:textId="77777777" w:rsidR="00CE75A2" w:rsidRDefault="00CE75A2" w:rsidP="00EE37AA">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EE37AA">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EE37A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EE37AA">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EE37AA">
      <w:pPr>
        <w:pStyle w:val="FootnoteText"/>
        <w:jc w:val="both"/>
        <w:rPr>
          <w:ins w:id="9" w:author="Inesa Kocharyan" w:date="2022-05-27T11:21:00Z"/>
          <w:rFonts w:asciiTheme="minorHAnsi" w:hAnsiTheme="minorHAnsi"/>
          <w:i/>
        </w:rPr>
      </w:pPr>
    </w:p>
    <w:p w14:paraId="67CA32F3" w14:textId="77777777" w:rsidR="00CE75A2" w:rsidRPr="00CE75A2" w:rsidRDefault="00CE75A2" w:rsidP="00EE37AA">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EE37AA">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EE37AA">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EE37AA">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EE37AA">
      <w:pPr>
        <w:widowControl w:val="0"/>
        <w:tabs>
          <w:tab w:val="left" w:pos="1276"/>
        </w:tabs>
        <w:ind w:firstLine="567"/>
        <w:jc w:val="both"/>
        <w:rPr>
          <w:rFonts w:ascii="GHEA Grapalat" w:hAnsi="GHEA Grapalat"/>
        </w:rPr>
      </w:pPr>
    </w:p>
    <w:p w14:paraId="4F48C68D" w14:textId="77777777" w:rsidR="00B73109" w:rsidRDefault="00B73109" w:rsidP="00EE37AA">
      <w:pPr>
        <w:widowControl w:val="0"/>
        <w:tabs>
          <w:tab w:val="left" w:pos="1276"/>
        </w:tabs>
        <w:ind w:firstLine="567"/>
        <w:jc w:val="both"/>
        <w:rPr>
          <w:rFonts w:ascii="GHEA Grapalat" w:hAnsi="GHEA Grapalat"/>
        </w:rPr>
      </w:pPr>
    </w:p>
    <w:p w14:paraId="35F5F979" w14:textId="77777777" w:rsidR="00B73109" w:rsidRDefault="00B73109" w:rsidP="00EE37AA">
      <w:pPr>
        <w:rPr>
          <w:rFonts w:ascii="GHEA Grapalat" w:hAnsi="GHEA Grapalat"/>
        </w:rPr>
      </w:pPr>
      <w:r>
        <w:rPr>
          <w:rFonts w:ascii="GHEA Grapalat" w:hAnsi="GHEA Grapalat"/>
        </w:rPr>
        <w:br w:type="page"/>
      </w:r>
    </w:p>
    <w:p w14:paraId="3870602A" w14:textId="77777777" w:rsidR="0035631F" w:rsidRDefault="005B796C" w:rsidP="00EE37AA">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11"/>
        <w:t>13</w:t>
      </w:r>
      <w:r w:rsidR="00A6609C" w:rsidRPr="0054287C">
        <w:rPr>
          <w:rFonts w:ascii="GHEA Grapalat" w:hAnsi="GHEA Grapalat"/>
        </w:rPr>
        <w:t xml:space="preserve"> </w:t>
      </w:r>
    </w:p>
    <w:p w14:paraId="4A25F07E" w14:textId="77777777" w:rsidR="00816B3C" w:rsidRPr="0001217D" w:rsidRDefault="00816B3C" w:rsidP="00EE37AA">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EE37AA">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EE37AA">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2"/>
        <w:t>14</w:t>
      </w:r>
      <w:r w:rsidR="00375E5E" w:rsidRPr="001775FE">
        <w:rPr>
          <w:rFonts w:ascii="GHEA Grapalat" w:hAnsi="GHEA Grapalat"/>
        </w:rPr>
        <w:t>.</w:t>
      </w:r>
    </w:p>
    <w:p w14:paraId="5187B554" w14:textId="77777777" w:rsidR="00275C43" w:rsidRDefault="0058395E" w:rsidP="00EE37AA">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EE37AA">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EE37AA">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EE37AA">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EE37AA">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EE37AA">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EE37AA">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EE37AA">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EE37A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EE37A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EE37A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EE37A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EE37AA">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EE37AA">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EE37AA">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EE37AA">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EE37AA">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EE37AA">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3"/>
        <w:t>15</w:t>
      </w:r>
      <w:r w:rsidRPr="009044F1">
        <w:rPr>
          <w:rFonts w:ascii="GHEA Grapalat" w:hAnsi="GHEA Grapalat"/>
        </w:rPr>
        <w:t>.</w:t>
      </w:r>
    </w:p>
    <w:p w14:paraId="30AECE13" w14:textId="77777777" w:rsidR="00096865" w:rsidRPr="009044F1" w:rsidRDefault="00096865" w:rsidP="00EE37AA">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EE37AA">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EE37AA">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EE37AA">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EE37AA">
      <w:pPr>
        <w:widowControl w:val="0"/>
        <w:ind w:left="567" w:right="565"/>
        <w:jc w:val="center"/>
        <w:rPr>
          <w:rFonts w:ascii="GHEA Grapalat" w:hAnsi="GHEA Grapalat"/>
          <w:b/>
        </w:rPr>
      </w:pPr>
    </w:p>
    <w:p w14:paraId="786856DC" w14:textId="77777777" w:rsidR="00096865" w:rsidRPr="009044F1" w:rsidRDefault="008D5016" w:rsidP="00EE37AA">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EE37AA">
      <w:pPr>
        <w:widowControl w:val="0"/>
        <w:ind w:firstLine="567"/>
        <w:jc w:val="both"/>
        <w:rPr>
          <w:rFonts w:ascii="GHEA Grapalat" w:hAnsi="GHEA Grapalat"/>
        </w:rPr>
      </w:pPr>
    </w:p>
    <w:p w14:paraId="056664C3" w14:textId="77777777" w:rsidR="00023AFA" w:rsidRPr="00216702" w:rsidRDefault="00023AFA" w:rsidP="00EE37A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EE37A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EE37A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EE37A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EE37A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EE37A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EE37A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EE37A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EE37A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EE37A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EE37A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EE37A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EE37A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EE37A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EE37A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EE37A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EE37A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EE37AA">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EE37A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EE37A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EE37A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EE37A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EE37A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EE37A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EE37A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E37AA">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EE37AA">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EE37AA">
      <w:pPr>
        <w:widowControl w:val="0"/>
        <w:jc w:val="center"/>
        <w:rPr>
          <w:rFonts w:ascii="GHEA Grapalat" w:hAnsi="GHEA Grapalat"/>
          <w:b/>
        </w:rPr>
      </w:pPr>
    </w:p>
    <w:p w14:paraId="50EBE642" w14:textId="20C86BBB" w:rsidR="00096865" w:rsidRPr="009044F1" w:rsidRDefault="00096865" w:rsidP="00EE37AA">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36FF">
        <w:rPr>
          <w:rFonts w:ascii="GHEA Grapalat" w:hAnsi="GHEA Grapalat"/>
          <w:b/>
        </w:rPr>
        <w:t>ОТКРЫТЫЙ КОНКУРС</w:t>
      </w:r>
    </w:p>
    <w:p w14:paraId="04ED5BDB" w14:textId="77777777" w:rsidR="00096865" w:rsidRPr="009044F1" w:rsidRDefault="00096865" w:rsidP="00EE37AA">
      <w:pPr>
        <w:widowControl w:val="0"/>
        <w:jc w:val="center"/>
        <w:rPr>
          <w:rFonts w:ascii="GHEA Grapalat" w:hAnsi="GHEA Grapalat"/>
        </w:rPr>
      </w:pPr>
    </w:p>
    <w:p w14:paraId="20E986ED" w14:textId="77777777" w:rsidR="00096865" w:rsidRPr="009044F1" w:rsidRDefault="008D5016" w:rsidP="00EE37AA">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EE37AA">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Целью настоящей Инструкции является содействие участникам при </w:t>
      </w:r>
      <w:r w:rsidRPr="009044F1">
        <w:rPr>
          <w:rFonts w:ascii="GHEA Grapalat" w:hAnsi="GHEA Grapalat"/>
        </w:rPr>
        <w:lastRenderedPageBreak/>
        <w:t>подготовке заявки.</w:t>
      </w:r>
    </w:p>
    <w:p w14:paraId="5D190A13" w14:textId="77777777" w:rsidR="00096865" w:rsidRPr="009044F1" w:rsidRDefault="00096865" w:rsidP="00EE37AA">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EE37AA">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EE37AA">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EE37AA">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EE37AA">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EE37AA">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EE37AA">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EE37AA">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4"/>
        <w:t>16</w:t>
      </w:r>
    </w:p>
    <w:p w14:paraId="54B17278" w14:textId="77777777" w:rsidR="00110AD8" w:rsidRPr="00B138F3" w:rsidRDefault="00110AD8" w:rsidP="00EE37AA">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5"/>
        <w:t>17</w:t>
      </w:r>
    </w:p>
    <w:p w14:paraId="06C4FD22" w14:textId="77777777" w:rsidR="002C4DBF" w:rsidRPr="009044F1" w:rsidRDefault="002C4DBF" w:rsidP="00EE37AA">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138C53A" w:rsidR="00E67BA7" w:rsidRPr="00063084" w:rsidRDefault="00096865" w:rsidP="00EE37AA">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8CF173B" w14:textId="77777777" w:rsidR="009C0DA2" w:rsidRPr="00D860D7" w:rsidRDefault="009C0DA2" w:rsidP="009C0DA2">
      <w:pPr>
        <w:pStyle w:val="norm"/>
        <w:widowControl w:val="0"/>
        <w:tabs>
          <w:tab w:val="left" w:pos="1134"/>
        </w:tabs>
        <w:spacing w:after="160" w:line="240" w:lineRule="auto"/>
        <w:ind w:firstLine="567"/>
        <w:contextualSpacing/>
        <w:rPr>
          <w:rFonts w:ascii="GHEA Grapalat" w:hAnsi="GHEA Grapalat"/>
          <w:sz w:val="24"/>
          <w:szCs w:val="24"/>
        </w:rPr>
      </w:pPr>
      <w:r w:rsidRPr="00D860D7">
        <w:rPr>
          <w:rFonts w:ascii="GHEA Grapalat" w:hAnsi="GHEA Grapalat"/>
          <w:sz w:val="24"/>
          <w:szCs w:val="24"/>
        </w:rPr>
        <w:t>2.6 При закупке строительных работ:</w:t>
      </w:r>
    </w:p>
    <w:p w14:paraId="4BBAFB90" w14:textId="77777777" w:rsidR="009C0DA2" w:rsidRPr="005B65E5" w:rsidRDefault="009C0DA2" w:rsidP="009C0DA2">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lang w:val="ru-RU"/>
        </w:rPr>
        <w:t>-</w:t>
      </w: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lastRenderedPageBreak/>
        <w:t xml:space="preserve">предусмотренное настоящим подпунктом, также </w:t>
      </w:r>
      <w:r>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Pr="005B65E5">
        <w:rPr>
          <w:rStyle w:val="FootnoteReference"/>
          <w:rFonts w:ascii="GHEA Grapalat" w:hAnsi="GHEA Grapalat"/>
          <w:sz w:val="24"/>
          <w:szCs w:val="24"/>
          <w:lang w:val="ru-RU"/>
        </w:rPr>
        <w:footnoteReference w:customMarkFollows="1" w:id="16"/>
        <w:t>18</w:t>
      </w:r>
      <w:r w:rsidRPr="005B65E5">
        <w:rPr>
          <w:rFonts w:ascii="GHEA Grapalat" w:hAnsi="GHEA Grapalat"/>
          <w:sz w:val="24"/>
          <w:szCs w:val="24"/>
          <w:lang w:val="ru-RU"/>
        </w:rPr>
        <w:t xml:space="preserve"> </w:t>
      </w:r>
    </w:p>
    <w:p w14:paraId="4B2C2D11" w14:textId="77777777" w:rsidR="00A67EAC" w:rsidRPr="00B64897" w:rsidRDefault="009F0AB3" w:rsidP="00EE37AA">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EE37AA">
      <w:pPr>
        <w:pStyle w:val="norm"/>
        <w:spacing w:line="240" w:lineRule="auto"/>
        <w:rPr>
          <w:rFonts w:ascii="GHEA Grapalat" w:hAnsi="GHEA Grapalat"/>
          <w:sz w:val="24"/>
          <w:szCs w:val="24"/>
        </w:rPr>
      </w:pPr>
    </w:p>
    <w:p w14:paraId="6E5E71DF" w14:textId="77777777" w:rsidR="00B90C52" w:rsidRPr="003C4278" w:rsidRDefault="009F0AB3" w:rsidP="00EE37AA">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EE37AA">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EE37AA">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653573BF" w:rsidR="00B2572B" w:rsidRPr="00374F4A" w:rsidRDefault="00B2572B" w:rsidP="00EE37AA">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E36FF">
        <w:rPr>
          <w:rFonts w:ascii="GHEA Grapalat" w:hAnsi="GHEA Grapalat"/>
          <w:b/>
          <w:sz w:val="24"/>
          <w:szCs w:val="24"/>
        </w:rPr>
        <w:t>BMAShDzB-</w:t>
      </w:r>
      <w:r w:rsidR="00755398">
        <w:rPr>
          <w:rFonts w:ascii="GHEA Grapalat" w:hAnsi="GHEA Grapalat"/>
          <w:b/>
          <w:sz w:val="24"/>
          <w:szCs w:val="24"/>
        </w:rPr>
        <w:t>25/44</w:t>
      </w:r>
    </w:p>
    <w:p w14:paraId="6F1DE183" w14:textId="77777777" w:rsidR="00B2572B" w:rsidRPr="00374F4A" w:rsidRDefault="00B2572B" w:rsidP="00EE37AA">
      <w:pPr>
        <w:widowControl w:val="0"/>
        <w:jc w:val="center"/>
        <w:rPr>
          <w:rFonts w:ascii="GHEA Grapalat" w:hAnsi="GHEA Grapalat" w:cs="Sylfaen"/>
          <w:b/>
        </w:rPr>
      </w:pPr>
    </w:p>
    <w:p w14:paraId="686152BA" w14:textId="77777777" w:rsidR="00B2572B" w:rsidRPr="00374F4A" w:rsidRDefault="00B2572B" w:rsidP="00EE37AA">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53DA2704" w:rsidR="00B2572B" w:rsidRPr="00374F4A" w:rsidRDefault="00B2572B" w:rsidP="00EE37AA">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E36FF">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EE37AA">
      <w:pPr>
        <w:widowControl w:val="0"/>
        <w:jc w:val="center"/>
        <w:rPr>
          <w:rFonts w:ascii="GHEA Grapalat" w:hAnsi="GHEA Grapalat"/>
        </w:rPr>
      </w:pPr>
    </w:p>
    <w:p w14:paraId="610210D9" w14:textId="77777777" w:rsidR="00374F4A" w:rsidRPr="00C4157A" w:rsidRDefault="00374F4A" w:rsidP="00EE37AA">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EE37AA">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EE37AA">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EE37AA">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5FE3013A" w:rsidR="00374F4A" w:rsidRPr="00BD0FD1" w:rsidRDefault="00374F4A" w:rsidP="00EE37AA">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E36FF">
        <w:rPr>
          <w:rFonts w:ascii="GHEA Grapalat" w:hAnsi="GHEA Grapalat"/>
        </w:rPr>
        <w:t>BMAShDzB-</w:t>
      </w:r>
      <w:r w:rsidR="00755398">
        <w:rPr>
          <w:rFonts w:ascii="GHEA Grapalat" w:hAnsi="GHEA Grapalat"/>
        </w:rPr>
        <w:t>25/44</w:t>
      </w:r>
      <w:r w:rsidR="006132ED">
        <w:rPr>
          <w:rFonts w:ascii="GHEA Grapalat" w:hAnsi="GHEA Grapalat"/>
        </w:rPr>
        <w:t>"</w:t>
      </w:r>
    </w:p>
    <w:p w14:paraId="1955044E" w14:textId="77777777" w:rsidR="00374F4A" w:rsidRPr="00C4157A" w:rsidRDefault="00374F4A" w:rsidP="00EE37AA">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6B967B20" w:rsidR="00374F4A" w:rsidRPr="00DA5EA0" w:rsidRDefault="004E36FF" w:rsidP="00EE37AA">
      <w:pPr>
        <w:jc w:val="both"/>
        <w:rPr>
          <w:rFonts w:ascii="GHEA Grapalat" w:hAnsi="GHEA Grapalat"/>
        </w:rPr>
      </w:pPr>
      <w:r>
        <w:rPr>
          <w:rFonts w:ascii="GHEA Grapalat" w:hAnsi="GHEA Grapalat"/>
        </w:rPr>
        <w:t>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EE37AA">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EE37AA">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EE37AA">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EE37AA">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EE37AA">
      <w:pPr>
        <w:jc w:val="both"/>
        <w:rPr>
          <w:rFonts w:ascii="GHEA Grapalat" w:hAnsi="GHEA Grapalat"/>
        </w:rPr>
      </w:pPr>
    </w:p>
    <w:p w14:paraId="35089E57" w14:textId="77777777" w:rsidR="000612B9" w:rsidRDefault="004F0CAA" w:rsidP="00EE37AA">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EE37AA">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EE37AA">
      <w:pPr>
        <w:jc w:val="both"/>
        <w:rPr>
          <w:rFonts w:ascii="GHEA Grapalat" w:hAnsi="GHEA Grapalat"/>
        </w:rPr>
      </w:pPr>
    </w:p>
    <w:p w14:paraId="565995CB" w14:textId="77777777" w:rsidR="00374F4A" w:rsidRPr="00B443ED" w:rsidRDefault="00374F4A" w:rsidP="00EE37AA">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EE37AA">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EE37AA">
      <w:pPr>
        <w:jc w:val="both"/>
        <w:rPr>
          <w:rFonts w:ascii="GHEA Grapalat" w:hAnsi="GHEA Grapalat"/>
        </w:rPr>
      </w:pPr>
    </w:p>
    <w:p w14:paraId="4B2B17B9" w14:textId="77777777" w:rsidR="00374F4A" w:rsidRPr="008E7F24" w:rsidRDefault="00B138F3" w:rsidP="00EE37AA">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EE37AA">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EE37AA">
      <w:pPr>
        <w:jc w:val="both"/>
        <w:rPr>
          <w:rFonts w:ascii="GHEA Grapalat" w:hAnsi="GHEA Grapalat"/>
        </w:rPr>
      </w:pPr>
    </w:p>
    <w:p w14:paraId="7C7E2090" w14:textId="77777777" w:rsidR="009E1181" w:rsidRDefault="00F96993" w:rsidP="00EE37AA">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EE37AA">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EE37AA">
      <w:pPr>
        <w:jc w:val="both"/>
        <w:rPr>
          <w:rFonts w:ascii="GHEA Grapalat" w:hAnsi="GHEA Grapalat"/>
          <w:sz w:val="18"/>
          <w:szCs w:val="18"/>
        </w:rPr>
      </w:pPr>
    </w:p>
    <w:p w14:paraId="21131C71" w14:textId="77777777" w:rsidR="00B16483" w:rsidRPr="00B16483" w:rsidRDefault="00B16483" w:rsidP="00EE37AA">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EE37AA">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EE37AA">
      <w:pPr>
        <w:tabs>
          <w:tab w:val="left" w:pos="7371"/>
        </w:tabs>
        <w:ind w:left="3544" w:firstLine="3"/>
        <w:jc w:val="both"/>
        <w:rPr>
          <w:rFonts w:ascii="GHEA Grapalat" w:hAnsi="GHEA Grapalat"/>
          <w:sz w:val="16"/>
        </w:rPr>
      </w:pPr>
    </w:p>
    <w:p w14:paraId="6838DB28" w14:textId="77777777" w:rsidR="006B3E56" w:rsidRDefault="006B3E56" w:rsidP="00EE37AA">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EE37AA">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EE37AA">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EE37AA">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EE37AA">
      <w:pPr>
        <w:rPr>
          <w:ins w:id="11" w:author="Vardan" w:date="2022-10-29T19:53:00Z"/>
          <w:rFonts w:ascii="GHEA Grapalat" w:hAnsi="GHEA Grapalat"/>
          <w:i/>
          <w:sz w:val="16"/>
          <w:highlight w:val="cyan"/>
          <w:vertAlign w:val="superscript"/>
          <w:lang w:val="es-ES"/>
        </w:rPr>
      </w:pPr>
    </w:p>
    <w:p w14:paraId="0781701B" w14:textId="491DB1C6" w:rsidR="00C65D59" w:rsidRPr="00800B26" w:rsidRDefault="00C65D59" w:rsidP="00EE37AA">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E36FF">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E36FF">
        <w:rPr>
          <w:rFonts w:ascii="GHEA Grapalat" w:hAnsi="GHEA Grapalat"/>
        </w:rPr>
        <w:t>BMAShDzB-</w:t>
      </w:r>
      <w:r w:rsidR="00755398">
        <w:rPr>
          <w:rFonts w:ascii="GHEA Grapalat" w:hAnsi="GHEA Grapalat"/>
        </w:rPr>
        <w:t>25/44</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EE37AA">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EE37AA">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2F4E7F19" w:rsidR="006B3E56" w:rsidRPr="00AC309E" w:rsidRDefault="00AC309E" w:rsidP="00EE37AA">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4E36FF">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96124E">
        <w:rPr>
          <w:rFonts w:ascii="GHEA Grapalat" w:hAnsi="GHEA Grapalat"/>
        </w:rPr>
        <w:t>EQ-</w:t>
      </w:r>
      <w:r w:rsidR="004E36FF">
        <w:rPr>
          <w:rFonts w:ascii="GHEA Grapalat" w:hAnsi="GHEA Grapalat"/>
        </w:rPr>
        <w:t>BMAShDzB-</w:t>
      </w:r>
      <w:r w:rsidR="00755398">
        <w:rPr>
          <w:rFonts w:ascii="GHEA Grapalat" w:hAnsi="GHEA Grapalat"/>
        </w:rPr>
        <w:t>25/44</w:t>
      </w:r>
      <w:r w:rsidR="006B3E56" w:rsidRPr="00AC309E">
        <w:rPr>
          <w:rFonts w:ascii="GHEA Grapalat" w:hAnsi="GHEA Grapalat"/>
        </w:rPr>
        <w:t>*</w:t>
      </w:r>
    </w:p>
    <w:p w14:paraId="744A8BA3" w14:textId="77777777" w:rsidR="006B3E56" w:rsidRPr="00AC309E" w:rsidRDefault="006B3E56" w:rsidP="00EE37AA">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41B63F6E" w:rsidR="006B3E56" w:rsidRPr="00AC309E" w:rsidRDefault="006B3E56" w:rsidP="00EE37AA">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E36FF">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EE37AA">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EE37AA">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EE37AA">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EE37AA">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EE37AA">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EE37AA">
      <w:pPr>
        <w:widowControl w:val="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EE37AA">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EE37AA">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EE37AA">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7"/>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EE37AA">
      <w:pPr>
        <w:jc w:val="both"/>
        <w:rPr>
          <w:rFonts w:ascii="GHEA Grapalat" w:hAnsi="GHEA Grapalat"/>
        </w:rPr>
      </w:pPr>
    </w:p>
    <w:p w14:paraId="3C3FD82F" w14:textId="77777777" w:rsidR="006B3E56" w:rsidRDefault="00990559" w:rsidP="00EE37AA">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8"/>
        <w:t>***</w:t>
      </w:r>
      <w:r w:rsidR="00DA5D3D" w:rsidRPr="000858EB">
        <w:rPr>
          <w:rFonts w:ascii="GHEA Grapalat" w:hAnsi="GHEA Grapalat"/>
        </w:rPr>
        <w:t xml:space="preserve"> </w:t>
      </w:r>
    </w:p>
    <w:p w14:paraId="1CC63D57" w14:textId="77777777" w:rsidR="0014410F" w:rsidRDefault="0014410F" w:rsidP="00EE37AA">
      <w:pPr>
        <w:jc w:val="right"/>
        <w:rPr>
          <w:rFonts w:ascii="GHEA Grapalat" w:hAnsi="GHEA Grapalat"/>
          <w:b/>
        </w:rPr>
      </w:pPr>
    </w:p>
    <w:p w14:paraId="3A6BADB5" w14:textId="77777777" w:rsidR="0014410F" w:rsidRDefault="0014410F" w:rsidP="00EE37AA">
      <w:pPr>
        <w:jc w:val="right"/>
        <w:rPr>
          <w:rFonts w:ascii="GHEA Grapalat" w:hAnsi="GHEA Grapalat"/>
          <w:b/>
        </w:rPr>
      </w:pPr>
    </w:p>
    <w:p w14:paraId="57BAA4B3" w14:textId="77777777" w:rsidR="0014410F" w:rsidRDefault="0014410F" w:rsidP="00EE37AA">
      <w:pPr>
        <w:jc w:val="right"/>
        <w:rPr>
          <w:rFonts w:ascii="GHEA Grapalat" w:hAnsi="GHEA Grapalat"/>
          <w:b/>
        </w:rPr>
      </w:pPr>
    </w:p>
    <w:p w14:paraId="6792B5BA" w14:textId="77777777" w:rsidR="0014410F" w:rsidRDefault="0014410F" w:rsidP="00EE37AA">
      <w:pPr>
        <w:jc w:val="right"/>
        <w:rPr>
          <w:rFonts w:ascii="GHEA Grapalat" w:hAnsi="GHEA Grapalat"/>
          <w:b/>
        </w:rPr>
      </w:pPr>
    </w:p>
    <w:p w14:paraId="3675E309" w14:textId="77777777" w:rsidR="0014410F" w:rsidRDefault="0014410F" w:rsidP="00EE37AA">
      <w:pPr>
        <w:jc w:val="right"/>
        <w:rPr>
          <w:rFonts w:ascii="GHEA Grapalat" w:hAnsi="GHEA Grapalat"/>
          <w:b/>
        </w:rPr>
      </w:pPr>
    </w:p>
    <w:p w14:paraId="3011FDF5" w14:textId="77777777" w:rsidR="0014410F" w:rsidRDefault="0014410F" w:rsidP="00EE37AA">
      <w:pPr>
        <w:jc w:val="right"/>
        <w:rPr>
          <w:rFonts w:ascii="GHEA Grapalat" w:hAnsi="GHEA Grapalat"/>
          <w:b/>
        </w:rPr>
      </w:pPr>
    </w:p>
    <w:p w14:paraId="1C2A36AD" w14:textId="77777777" w:rsidR="0014410F" w:rsidRDefault="0014410F" w:rsidP="00EE37AA">
      <w:pPr>
        <w:jc w:val="right"/>
        <w:rPr>
          <w:rFonts w:ascii="GHEA Grapalat" w:hAnsi="GHEA Grapalat"/>
          <w:b/>
        </w:rPr>
      </w:pPr>
    </w:p>
    <w:p w14:paraId="21F8F916" w14:textId="77777777" w:rsidR="003B469B" w:rsidRPr="009044F1" w:rsidRDefault="003B469B" w:rsidP="003B469B">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582B2A">
        <w:rPr>
          <w:rFonts w:ascii="GHEA Grapalat" w:hAnsi="GHEA Grapalat"/>
          <w:b/>
          <w:i w:val="0"/>
          <w:sz w:val="24"/>
          <w:szCs w:val="24"/>
        </w:rPr>
        <w:t>.</w:t>
      </w:r>
      <w:r w:rsidRPr="009044F1">
        <w:rPr>
          <w:rFonts w:ascii="GHEA Grapalat" w:hAnsi="GHEA Grapalat"/>
          <w:b/>
          <w:i w:val="0"/>
          <w:sz w:val="24"/>
          <w:szCs w:val="24"/>
        </w:rPr>
        <w:t>1</w:t>
      </w:r>
    </w:p>
    <w:p w14:paraId="67788E51" w14:textId="5DFCB0FB" w:rsidR="003B469B" w:rsidRPr="009044F1" w:rsidRDefault="003B469B" w:rsidP="003B469B">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Pr>
          <w:rFonts w:ascii="GHEA Grapalat" w:hAnsi="GHEA Grapalat"/>
          <w:b/>
          <w:sz w:val="24"/>
          <w:szCs w:val="24"/>
          <w:lang w:val="en-US"/>
        </w:rPr>
        <w:t>EQ</w:t>
      </w:r>
      <w:r w:rsidRPr="009044F1">
        <w:rPr>
          <w:rFonts w:ascii="GHEA Grapalat" w:hAnsi="GHEA Grapalat"/>
          <w:b/>
          <w:sz w:val="24"/>
          <w:szCs w:val="24"/>
        </w:rPr>
        <w:t>-BM</w:t>
      </w:r>
      <w:r>
        <w:rPr>
          <w:rFonts w:ascii="GHEA Grapalat" w:hAnsi="GHEA Grapalat"/>
          <w:b/>
          <w:sz w:val="24"/>
          <w:szCs w:val="24"/>
        </w:rPr>
        <w:t>AShDzB</w:t>
      </w:r>
      <w:r w:rsidRPr="009044F1">
        <w:rPr>
          <w:rFonts w:ascii="GHEA Grapalat" w:hAnsi="GHEA Grapalat"/>
          <w:b/>
          <w:sz w:val="24"/>
          <w:szCs w:val="24"/>
        </w:rPr>
        <w:t>-</w:t>
      </w:r>
      <w:r w:rsidRPr="0058198B">
        <w:rPr>
          <w:rFonts w:ascii="GHEA Grapalat" w:hAnsi="GHEA Grapalat"/>
          <w:b/>
          <w:sz w:val="24"/>
          <w:szCs w:val="24"/>
        </w:rPr>
        <w:t>25</w:t>
      </w:r>
      <w:r w:rsidRPr="009044F1">
        <w:rPr>
          <w:rFonts w:ascii="GHEA Grapalat" w:hAnsi="GHEA Grapalat"/>
          <w:b/>
          <w:sz w:val="24"/>
          <w:szCs w:val="24"/>
        </w:rPr>
        <w:t>/</w:t>
      </w:r>
      <w:r w:rsidRPr="0058198B">
        <w:rPr>
          <w:rFonts w:ascii="GHEA Grapalat" w:hAnsi="GHEA Grapalat"/>
          <w:b/>
          <w:sz w:val="24"/>
          <w:szCs w:val="24"/>
        </w:rPr>
        <w:t>44</w:t>
      </w:r>
      <w:r>
        <w:rPr>
          <w:rFonts w:ascii="GHEA Grapalat" w:hAnsi="GHEA Grapalat"/>
          <w:b/>
          <w:sz w:val="24"/>
          <w:szCs w:val="24"/>
        </w:rPr>
        <w:t>"</w:t>
      </w:r>
      <w:r>
        <w:rPr>
          <w:rStyle w:val="FootnoteReference"/>
          <w:rFonts w:ascii="GHEA Grapalat" w:hAnsi="GHEA Grapalat"/>
          <w:b/>
          <w:sz w:val="24"/>
          <w:szCs w:val="24"/>
        </w:rPr>
        <w:footnoteReference w:customMarkFollows="1" w:id="19"/>
        <w:t>*</w:t>
      </w:r>
    </w:p>
    <w:p w14:paraId="16F8A4A7" w14:textId="77777777" w:rsidR="003B469B" w:rsidRPr="009044F1" w:rsidDel="001C3740" w:rsidRDefault="003B469B" w:rsidP="003B469B">
      <w:pPr>
        <w:widowControl w:val="0"/>
        <w:spacing w:after="160"/>
        <w:ind w:left="567" w:right="565"/>
        <w:jc w:val="center"/>
        <w:rPr>
          <w:del w:id="13" w:author="Inesa Kocharyan" w:date="2024-02-09T14:51:00Z"/>
          <w:rFonts w:ascii="GHEA Grapalat" w:hAnsi="GHEA Grapalat"/>
          <w:b/>
        </w:rPr>
      </w:pPr>
    </w:p>
    <w:p w14:paraId="5BD14B5F" w14:textId="77777777" w:rsidR="003B469B" w:rsidRPr="00391653" w:rsidRDefault="003B469B" w:rsidP="003B469B">
      <w:pPr>
        <w:widowControl w:val="0"/>
        <w:spacing w:after="160"/>
        <w:ind w:left="567" w:right="565"/>
        <w:jc w:val="center"/>
        <w:rPr>
          <w:rFonts w:ascii="GHEA Grapalat" w:hAnsi="GHEA Grapalat"/>
          <w:b/>
          <w:lang w:val="hy-AM"/>
        </w:rPr>
      </w:pPr>
      <w:r>
        <w:rPr>
          <w:rFonts w:ascii="GHEA Grapalat" w:hAnsi="GHEA Grapalat"/>
          <w:b/>
        </w:rPr>
        <w:t>ЗАВЕРЕНИЕ</w:t>
      </w:r>
    </w:p>
    <w:p w14:paraId="074557E7" w14:textId="77777777" w:rsidR="003B469B" w:rsidRDefault="003B469B" w:rsidP="003B469B">
      <w:pPr>
        <w:pStyle w:val="Heading3"/>
        <w:keepNext w:val="0"/>
        <w:widowControl w:val="0"/>
        <w:spacing w:after="160" w:line="240" w:lineRule="auto"/>
        <w:ind w:left="567" w:right="565"/>
        <w:rPr>
          <w:rFonts w:ascii="GHEA Grapalat" w:hAnsi="GHEA Grapalat"/>
          <w:b/>
          <w:i w:val="0"/>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0A49EAF9" w14:textId="77777777" w:rsidR="003B469B" w:rsidRDefault="003B469B" w:rsidP="003B469B"/>
    <w:p w14:paraId="50C812D2" w14:textId="77777777" w:rsidR="003B469B" w:rsidRPr="00B81A8E" w:rsidRDefault="003B469B" w:rsidP="003B469B"/>
    <w:p w14:paraId="2686DD41" w14:textId="77777777" w:rsidR="003B469B" w:rsidRDefault="003B469B" w:rsidP="003B469B">
      <w:pPr>
        <w:widowControl w:val="0"/>
        <w:spacing w:after="120"/>
        <w:jc w:val="both"/>
        <w:rPr>
          <w:rFonts w:ascii="GHEA Grapalat" w:hAnsi="GHEA Grapalat"/>
        </w:rPr>
      </w:pPr>
      <w:r w:rsidRPr="00DD2B43">
        <w:rPr>
          <w:rFonts w:ascii="GHEA Grapalat" w:hAnsi="GHEA Grapalat"/>
        </w:rPr>
        <w:t>________</w:t>
      </w:r>
      <w:r>
        <w:rPr>
          <w:rFonts w:ascii="GHEA Grapalat" w:hAnsi="GHEA Grapalat"/>
        </w:rPr>
        <w:t xml:space="preserve">____________________________________________________________                               </w:t>
      </w:r>
    </w:p>
    <w:p w14:paraId="1EE2CDB9" w14:textId="77777777" w:rsidR="003B469B" w:rsidRPr="00430541" w:rsidRDefault="003B469B" w:rsidP="003B469B">
      <w:pPr>
        <w:widowControl w:val="0"/>
        <w:spacing w:after="120"/>
        <w:jc w:val="both"/>
        <w:rPr>
          <w:rFonts w:ascii="GHEA Grapalat" w:hAnsi="GHEA Grapalat" w:cs="Arial"/>
          <w:sz w:val="16"/>
          <w:u w:val="single"/>
        </w:rPr>
      </w:pPr>
      <w:r>
        <w:rPr>
          <w:rFonts w:ascii="GHEA Grapalat" w:hAnsi="GHEA Grapalat"/>
          <w:sz w:val="16"/>
        </w:rPr>
        <w:t xml:space="preserve">                                              </w:t>
      </w:r>
      <w:r w:rsidRPr="00430541">
        <w:rPr>
          <w:rFonts w:ascii="GHEA Grapalat" w:hAnsi="GHEA Grapalat"/>
          <w:sz w:val="16"/>
        </w:rPr>
        <w:t>наименование участника</w:t>
      </w:r>
    </w:p>
    <w:p w14:paraId="7DFAF424" w14:textId="77777777" w:rsidR="003B469B" w:rsidRDefault="003B469B" w:rsidP="003B469B">
      <w:pPr>
        <w:widowControl w:val="0"/>
        <w:spacing w:after="160"/>
        <w:jc w:val="both"/>
        <w:rPr>
          <w:rFonts w:ascii="GHEA Grapalat" w:hAnsi="GHEA Grapalat"/>
        </w:rPr>
      </w:pPr>
    </w:p>
    <w:p w14:paraId="1F75034A" w14:textId="77777777" w:rsidR="003B469B" w:rsidRPr="00EA7414" w:rsidRDefault="003B469B" w:rsidP="003B469B">
      <w:pPr>
        <w:pStyle w:val="HTMLPreformatted"/>
        <w:shd w:val="clear" w:color="auto" w:fill="F8F9FA"/>
        <w:spacing w:line="540" w:lineRule="atLeast"/>
        <w:jc w:val="both"/>
        <w:rPr>
          <w:rFonts w:ascii="GHEA Grapalat" w:hAnsi="GHEA Grapalat"/>
          <w:sz w:val="22"/>
          <w:szCs w:val="22"/>
          <w:lang w:val="ru-RU"/>
        </w:rPr>
      </w:pPr>
      <w:r w:rsidRPr="00EA7414">
        <w:rPr>
          <w:rFonts w:ascii="GHEA Grapalat" w:hAnsi="GHEA Grapalat"/>
          <w:sz w:val="22"/>
          <w:szCs w:val="22"/>
          <w:lang w:val="ru-RU"/>
        </w:rPr>
        <w:t>заверяет, что в случае признания отобранным участником в рамках открытого конкурса под кодом "---</w:t>
      </w:r>
      <w:proofErr w:type="spellStart"/>
      <w:r w:rsidRPr="00EA7414">
        <w:rPr>
          <w:rFonts w:ascii="GHEA Grapalat" w:hAnsi="GHEA Grapalat"/>
          <w:sz w:val="22"/>
          <w:szCs w:val="22"/>
        </w:rPr>
        <w:t>BMAShDzB</w:t>
      </w:r>
      <w:proofErr w:type="spellEnd"/>
      <w:r w:rsidRPr="00EA7414">
        <w:rPr>
          <w:rFonts w:ascii="GHEA Grapalat" w:hAnsi="GHEA Grapalat"/>
          <w:sz w:val="22"/>
          <w:szCs w:val="22"/>
          <w:lang w:val="ru-RU"/>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sz w:val="22"/>
          <w:szCs w:val="22"/>
          <w:lang w:val="ru-RU"/>
        </w:rPr>
        <w:t>.</w:t>
      </w:r>
      <w:r w:rsidRPr="00EA7414">
        <w:rPr>
          <w:rFonts w:ascii="GHEA Grapalat" w:hAnsi="GHEA Grapalat"/>
          <w:sz w:val="22"/>
          <w:szCs w:val="22"/>
          <w:lang w:val="ru-RU"/>
        </w:rPr>
        <w:t xml:space="preserve">   </w:t>
      </w:r>
    </w:p>
    <w:p w14:paraId="670BEB3F" w14:textId="77777777" w:rsidR="003B469B" w:rsidRPr="00DD2B43" w:rsidRDefault="003B469B" w:rsidP="003B469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F4CC706" w14:textId="77777777" w:rsidR="003B469B" w:rsidRPr="00567D3B" w:rsidRDefault="003B469B" w:rsidP="003B469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4F7C03AD" w14:textId="77777777" w:rsidR="003B469B" w:rsidRPr="008875C7" w:rsidRDefault="003B469B" w:rsidP="003B469B">
      <w:pPr>
        <w:widowControl w:val="0"/>
        <w:spacing w:after="160"/>
        <w:jc w:val="right"/>
        <w:rPr>
          <w:rFonts w:ascii="GHEA Grapalat" w:hAnsi="GHEA Grapalat"/>
        </w:rPr>
      </w:pPr>
    </w:p>
    <w:p w14:paraId="63A5DD29" w14:textId="77777777" w:rsidR="003B469B" w:rsidRPr="00D5443D" w:rsidRDefault="003B469B" w:rsidP="003B469B">
      <w:pPr>
        <w:widowControl w:val="0"/>
        <w:spacing w:after="160"/>
        <w:jc w:val="right"/>
        <w:rPr>
          <w:rFonts w:ascii="GHEA Grapalat" w:hAnsi="GHEA Grapalat"/>
        </w:rPr>
      </w:pPr>
      <w:r w:rsidRPr="009044F1">
        <w:rPr>
          <w:rFonts w:ascii="GHEA Grapalat" w:hAnsi="GHEA Grapalat"/>
        </w:rPr>
        <w:t>М. П.</w:t>
      </w:r>
    </w:p>
    <w:p w14:paraId="6D225B83" w14:textId="77777777" w:rsidR="003B469B" w:rsidRDefault="003B469B" w:rsidP="003B469B">
      <w:pPr>
        <w:rPr>
          <w:rFonts w:ascii="GHEA Grapalat" w:hAnsi="GHEA Grapalat"/>
        </w:rPr>
      </w:pPr>
      <w:r>
        <w:rPr>
          <w:rFonts w:ascii="GHEA Grapalat" w:hAnsi="GHEA Grapalat"/>
        </w:rPr>
        <w:br w:type="page"/>
      </w:r>
    </w:p>
    <w:p w14:paraId="45A45F29" w14:textId="77777777" w:rsidR="0014410F" w:rsidRDefault="0014410F" w:rsidP="00EE37AA">
      <w:pPr>
        <w:jc w:val="right"/>
        <w:rPr>
          <w:rFonts w:ascii="GHEA Grapalat" w:hAnsi="GHEA Grapalat"/>
          <w:b/>
        </w:rPr>
      </w:pPr>
    </w:p>
    <w:p w14:paraId="14D6D6B1" w14:textId="77777777" w:rsidR="0014410F" w:rsidRDefault="0014410F" w:rsidP="00EE37AA">
      <w:pPr>
        <w:jc w:val="right"/>
        <w:rPr>
          <w:rFonts w:ascii="GHEA Grapalat" w:hAnsi="GHEA Grapalat"/>
          <w:b/>
        </w:rPr>
      </w:pPr>
    </w:p>
    <w:p w14:paraId="7B1153DC" w14:textId="2EC9F55E" w:rsidR="00F33976" w:rsidRDefault="00F33976" w:rsidP="00EE37AA">
      <w:pPr>
        <w:jc w:val="right"/>
        <w:rPr>
          <w:rFonts w:ascii="GHEA Grapalat" w:hAnsi="GHEA Grapalat"/>
          <w:b/>
        </w:rPr>
      </w:pPr>
      <w:r>
        <w:rPr>
          <w:rFonts w:ascii="GHEA Grapalat" w:hAnsi="GHEA Grapalat"/>
          <w:b/>
        </w:rPr>
        <w:t xml:space="preserve">Приложение 1.3** </w:t>
      </w:r>
    </w:p>
    <w:p w14:paraId="62CB123C" w14:textId="7719EA7A" w:rsidR="00F33976" w:rsidRPr="00FA6464" w:rsidRDefault="00F33976" w:rsidP="00EE37AA">
      <w:pPr>
        <w:jc w:val="right"/>
        <w:rPr>
          <w:rFonts w:ascii="GHEA Grapalat" w:hAnsi="GHEA Grapalat"/>
          <w:b/>
        </w:rPr>
      </w:pPr>
      <w:r w:rsidRPr="001439BD">
        <w:rPr>
          <w:rFonts w:ascii="GHEA Grapalat" w:hAnsi="GHEA Grapalat"/>
          <w:b/>
        </w:rPr>
        <w:t xml:space="preserve">к Приглашению на </w:t>
      </w:r>
      <w:r w:rsidR="004E36FF">
        <w:rPr>
          <w:rFonts w:ascii="GHEA Grapalat" w:hAnsi="GHEA Grapalat"/>
          <w:b/>
        </w:rPr>
        <w:t>открытый конкурс</w:t>
      </w:r>
    </w:p>
    <w:p w14:paraId="2387769E" w14:textId="3E09F6FB" w:rsidR="00F33976" w:rsidRPr="00E97048" w:rsidRDefault="00F33976" w:rsidP="00EE37AA">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E36FF">
        <w:rPr>
          <w:rFonts w:ascii="GHEA Grapalat" w:hAnsi="GHEA Grapalat"/>
          <w:b/>
          <w:i w:val="0"/>
          <w:sz w:val="24"/>
          <w:szCs w:val="24"/>
        </w:rPr>
        <w:t>BMAShDzB-</w:t>
      </w:r>
      <w:r w:rsidR="00755398">
        <w:rPr>
          <w:rFonts w:ascii="GHEA Grapalat" w:hAnsi="GHEA Grapalat"/>
          <w:b/>
          <w:i w:val="0"/>
          <w:sz w:val="24"/>
          <w:szCs w:val="24"/>
        </w:rPr>
        <w:t>25/44</w:t>
      </w:r>
    </w:p>
    <w:p w14:paraId="1EDE57AE" w14:textId="77777777" w:rsidR="00092E73" w:rsidRDefault="00092E73" w:rsidP="00EE37AA">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EE37AA">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EE37AA">
      <w:pPr>
        <w:ind w:left="360" w:hanging="360"/>
        <w:jc w:val="center"/>
        <w:rPr>
          <w:rFonts w:ascii="GHEA Grapalat" w:eastAsia="GHEA Grapalat" w:hAnsi="GHEA Grapalat" w:cs="GHEA Grapalat"/>
          <w:b/>
        </w:rPr>
      </w:pPr>
    </w:p>
    <w:p w14:paraId="27EF2918" w14:textId="77777777" w:rsidR="00092E73" w:rsidRPr="00FD1EE4" w:rsidRDefault="00092E73" w:rsidP="00EE37AA">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EE37AA">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EE37AA">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EE37AA">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EE37AA">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EE37AA">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EE37AA">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EE37AA">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EE37AA">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EE37AA">
            <w:pPr>
              <w:ind w:left="993" w:hanging="851"/>
              <w:rPr>
                <w:rFonts w:ascii="GHEA Grapalat" w:eastAsia="GHEA Grapalat" w:hAnsi="GHEA Grapalat" w:cs="GHEA Grapalat"/>
              </w:rPr>
            </w:pPr>
          </w:p>
        </w:tc>
      </w:tr>
    </w:tbl>
    <w:p w14:paraId="54A2E1BE" w14:textId="77777777" w:rsidR="00092E73" w:rsidRPr="00FD1EE4" w:rsidRDefault="00092E73" w:rsidP="00EE37AA">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EE37AA">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EE37AA">
            <w:pPr>
              <w:rPr>
                <w:rFonts w:ascii="GHEA Grapalat" w:eastAsia="GHEA Grapalat" w:hAnsi="GHEA Grapalat" w:cs="GHEA Grapalat"/>
              </w:rPr>
            </w:pPr>
          </w:p>
        </w:tc>
      </w:tr>
    </w:tbl>
    <w:p w14:paraId="499384CD" w14:textId="77777777" w:rsidR="00092E73" w:rsidRPr="00FD1EE4" w:rsidRDefault="00092E73" w:rsidP="00EE37AA">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EE37AA">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EE37AA">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EE37AA">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EE37AA">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EE37AA">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EE37AA">
            <w:pPr>
              <w:rPr>
                <w:rFonts w:ascii="GHEA Grapalat" w:eastAsia="GHEA Grapalat" w:hAnsi="GHEA Grapalat" w:cs="GHEA Grapalat"/>
              </w:rPr>
            </w:pPr>
          </w:p>
        </w:tc>
      </w:tr>
    </w:tbl>
    <w:p w14:paraId="1BD96D05" w14:textId="77777777" w:rsidR="00092E73" w:rsidRPr="00FD1EE4" w:rsidRDefault="00092E73" w:rsidP="00EE37AA">
      <w:pPr>
        <w:rPr>
          <w:rFonts w:ascii="GHEA Grapalat" w:eastAsia="GHEA Grapalat" w:hAnsi="GHEA Grapalat" w:cs="GHEA Grapalat"/>
        </w:rPr>
      </w:pPr>
    </w:p>
    <w:p w14:paraId="7F380C37" w14:textId="77777777" w:rsidR="00092E73" w:rsidRPr="00FD1EE4" w:rsidRDefault="00092E73" w:rsidP="00EE37AA">
      <w:pPr>
        <w:rPr>
          <w:rFonts w:ascii="GHEA Grapalat" w:eastAsia="GHEA Grapalat" w:hAnsi="GHEA Grapalat" w:cs="GHEA Grapalat"/>
        </w:rPr>
      </w:pPr>
      <w:r w:rsidRPr="00FD1EE4">
        <w:rPr>
          <w:rFonts w:ascii="GHEA Grapalat" w:hAnsi="GHEA Grapalat"/>
        </w:rPr>
        <w:lastRenderedPageBreak/>
        <w:br w:type="page"/>
      </w:r>
    </w:p>
    <w:p w14:paraId="24398B0D" w14:textId="77777777" w:rsidR="00092E73" w:rsidRPr="009A52BE" w:rsidRDefault="00092E73" w:rsidP="00EE37AA">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EE37AA">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EE37AA">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EE37AA">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EE37AA">
            <w:pPr>
              <w:rPr>
                <w:rFonts w:ascii="GHEA Grapalat" w:eastAsia="GHEA Grapalat" w:hAnsi="GHEA Grapalat" w:cs="GHEA Grapalat"/>
              </w:rPr>
            </w:pPr>
          </w:p>
        </w:tc>
      </w:tr>
    </w:tbl>
    <w:p w14:paraId="1BBC27A3" w14:textId="77777777" w:rsidR="00092E73" w:rsidRPr="00FD1EE4" w:rsidRDefault="00092E73" w:rsidP="00EE37AA">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EE37AA">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EE37AA">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EE37AA">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EE37AA">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EE37AA">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EE37AA">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EE37AA">
            <w:pPr>
              <w:rPr>
                <w:rFonts w:ascii="GHEA Grapalat" w:eastAsia="GHEA Grapalat" w:hAnsi="GHEA Grapalat" w:cs="GHEA Grapalat"/>
              </w:rPr>
            </w:pPr>
          </w:p>
        </w:tc>
      </w:tr>
    </w:tbl>
    <w:p w14:paraId="29D77B51" w14:textId="77777777" w:rsidR="00092E73" w:rsidRPr="00574FF7" w:rsidRDefault="00092E73" w:rsidP="00EE37AA">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EE37AA">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EE37AA">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EE37AA">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EE37AA">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EE37AA">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EE37AA">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EE37AA">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EE37AA">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EE37AA">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EE37AA">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EE37AA">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EE37AA">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EE37AA">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EE37AA">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EE37AA">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EE37AA">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EE37AA">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EE37AA">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EE37AA">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EE37AA">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EE37AA">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EE37AA">
            <w:pPr>
              <w:rPr>
                <w:rFonts w:ascii="GHEA Grapalat" w:eastAsia="GHEA Grapalat" w:hAnsi="GHEA Grapalat" w:cs="GHEA Grapalat"/>
              </w:rPr>
            </w:pPr>
          </w:p>
        </w:tc>
      </w:tr>
    </w:tbl>
    <w:p w14:paraId="10627ACB" w14:textId="77777777" w:rsidR="00092E73" w:rsidRPr="00FD1EE4" w:rsidRDefault="00092E73" w:rsidP="00EE37AA">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EE37AA">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EE37AA">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EE37AA">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EE37AA">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EE37AA">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EE37AA">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EE37AA">
            <w:pPr>
              <w:rPr>
                <w:rFonts w:ascii="GHEA Grapalat" w:eastAsia="GHEA Grapalat" w:hAnsi="GHEA Grapalat" w:cs="GHEA Grapalat"/>
              </w:rPr>
            </w:pPr>
          </w:p>
        </w:tc>
      </w:tr>
    </w:tbl>
    <w:p w14:paraId="0228122B" w14:textId="77777777" w:rsidR="00092E73" w:rsidRPr="00FD1EE4" w:rsidRDefault="00092E73" w:rsidP="00EE37AA">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EE37AA">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EE37AA">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EE37AA">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EE37AA">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EE37AA">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EE37AA">
            <w:pPr>
              <w:rPr>
                <w:rFonts w:ascii="GHEA Grapalat" w:eastAsia="GHEA Grapalat" w:hAnsi="GHEA Grapalat" w:cs="GHEA Grapalat"/>
              </w:rPr>
            </w:pPr>
          </w:p>
        </w:tc>
      </w:tr>
    </w:tbl>
    <w:p w14:paraId="4F8E99A7" w14:textId="77777777" w:rsidR="00092E73" w:rsidRPr="00FD1EE4" w:rsidRDefault="00092E73" w:rsidP="00EE37AA">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EE37AA">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EE37AA">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EE37AA">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EE37AA">
            <w:pPr>
              <w:rPr>
                <w:rFonts w:ascii="GHEA Grapalat" w:eastAsia="GHEA Grapalat" w:hAnsi="GHEA Grapalat" w:cs="GHEA Grapalat"/>
              </w:rPr>
            </w:pPr>
          </w:p>
        </w:tc>
      </w:tr>
    </w:tbl>
    <w:p w14:paraId="74D3C3BB" w14:textId="77777777" w:rsidR="00092E73" w:rsidRPr="008C665F" w:rsidRDefault="00092E73" w:rsidP="00EE37AA">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EE37AA">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EE37AA">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EE37AA">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EE37AA">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EE37AA">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EE37AA">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EE37AA">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EE37AA">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EE37AA">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EE37AA">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EE37AA">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EE37AA">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EE37AA">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EE37AA">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EE37AA">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EE37AA">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EE37AA">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EE37AA">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EE37AA">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EE37AA">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EE37AA">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EE37AA">
            <w:pPr>
              <w:rPr>
                <w:rFonts w:ascii="GHEA Grapalat" w:eastAsia="GHEA Grapalat" w:hAnsi="GHEA Grapalat" w:cs="GHEA Grapalat"/>
              </w:rPr>
            </w:pPr>
          </w:p>
        </w:tc>
      </w:tr>
    </w:tbl>
    <w:p w14:paraId="5297D154" w14:textId="77777777" w:rsidR="00092E73" w:rsidRPr="00FD1EE4" w:rsidRDefault="00092E73" w:rsidP="00EE37A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EE37AA">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EE37AA">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EE37AA">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EE37AA">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EE37AA">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EE37AA">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EE37AA">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EE37AA">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EE37AA">
            <w:pPr>
              <w:rPr>
                <w:rFonts w:ascii="GHEA Grapalat" w:eastAsia="GHEA Grapalat" w:hAnsi="GHEA Grapalat" w:cs="GHEA Grapalat"/>
              </w:rPr>
            </w:pPr>
          </w:p>
        </w:tc>
      </w:tr>
    </w:tbl>
    <w:p w14:paraId="19628932" w14:textId="77777777" w:rsidR="00092E73" w:rsidRPr="00FD1EE4" w:rsidRDefault="00092E73" w:rsidP="00EE37AA">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EE37AA">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EE37AA">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EE37AA">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EE37AA">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EE37AA">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EE37AA">
            <w:pPr>
              <w:rPr>
                <w:rFonts w:ascii="GHEA Grapalat" w:eastAsia="GHEA Grapalat" w:hAnsi="GHEA Grapalat" w:cs="GHEA Grapalat"/>
              </w:rPr>
            </w:pPr>
          </w:p>
        </w:tc>
      </w:tr>
    </w:tbl>
    <w:p w14:paraId="2876BA9E" w14:textId="77777777" w:rsidR="00092E73" w:rsidRDefault="00092E73" w:rsidP="00EE37AA">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EE37AA">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EE37A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EE37AA">
            <w:pPr>
              <w:rPr>
                <w:rFonts w:ascii="GHEA Grapalat" w:eastAsia="GHEA Grapalat" w:hAnsi="GHEA Grapalat" w:cs="GHEA Grapalat"/>
              </w:rPr>
            </w:pPr>
          </w:p>
        </w:tc>
      </w:tr>
    </w:tbl>
    <w:p w14:paraId="72E515BC" w14:textId="77777777" w:rsidR="00092E73" w:rsidRPr="00FD1EE4" w:rsidRDefault="00092E73" w:rsidP="00EE37AA">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EE37AA">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EE37AA">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EE37AA">
            <w:pPr>
              <w:rPr>
                <w:rFonts w:ascii="GHEA Grapalat" w:eastAsia="GHEA Grapalat" w:hAnsi="GHEA Grapalat" w:cs="GHEA Grapalat"/>
                <w:b/>
                <w:color w:val="000000"/>
              </w:rPr>
            </w:pPr>
          </w:p>
        </w:tc>
      </w:tr>
    </w:tbl>
    <w:p w14:paraId="7365CCE5" w14:textId="77777777" w:rsidR="00092E73" w:rsidRPr="00FD1EE4" w:rsidRDefault="00092E73" w:rsidP="00EE37AA">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EE37AA">
      <w:pPr>
        <w:rPr>
          <w:rFonts w:ascii="GHEA Grapalat" w:hAnsi="GHEA Grapalat"/>
          <w:b/>
        </w:rPr>
      </w:pPr>
    </w:p>
    <w:p w14:paraId="7743345D" w14:textId="77777777" w:rsidR="00092E73" w:rsidRDefault="00092E73" w:rsidP="00EE37AA">
      <w:pPr>
        <w:rPr>
          <w:rFonts w:ascii="GHEA Grapalat" w:hAnsi="GHEA Grapalat"/>
          <w:b/>
        </w:rPr>
      </w:pPr>
      <w:r>
        <w:rPr>
          <w:rFonts w:ascii="GHEA Grapalat" w:hAnsi="GHEA Grapalat"/>
          <w:b/>
        </w:rPr>
        <w:br w:type="page"/>
      </w:r>
    </w:p>
    <w:p w14:paraId="683CD5B5" w14:textId="77777777" w:rsidR="00092E73" w:rsidRDefault="00092E73" w:rsidP="00EE37AA">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EE37AA">
      <w:pPr>
        <w:jc w:val="center"/>
        <w:rPr>
          <w:rFonts w:ascii="GHEA Grapalat" w:hAnsi="GHEA Grapalat"/>
          <w:b/>
          <w:sz w:val="28"/>
          <w:szCs w:val="28"/>
          <w:lang w:val="hy-AM"/>
        </w:rPr>
      </w:pPr>
    </w:p>
    <w:p w14:paraId="19350ABF" w14:textId="77777777" w:rsidR="00092E73" w:rsidRPr="00092E73" w:rsidRDefault="00092E73" w:rsidP="00EE37AA">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EE37AA">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EE37AA">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EE37AA">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EE37AA">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EE37AA">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EE37AA">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EE37AA">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EE37AA">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EE37AA">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EE37AA">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EE37AA">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EE37AA">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EE37AA">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EE37AA">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EE37AA">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EE37AA">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EE37AA">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EE37AA">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EE37AA">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EE37AA">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EE37AA">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EE37AA">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EE37AA">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EE37AA">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EE37AA">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EE37AA">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EE37AA">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EE37AA">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EE37AA">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EE37AA">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EE37AA">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EE37AA">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EE37AA">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EE37AA">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EE37AA">
      <w:pPr>
        <w:contextualSpacing/>
        <w:jc w:val="both"/>
        <w:rPr>
          <w:rFonts w:ascii="GHEA Grapalat" w:hAnsi="GHEA Grapalat"/>
          <w:sz w:val="28"/>
          <w:szCs w:val="28"/>
        </w:rPr>
      </w:pPr>
    </w:p>
    <w:p w14:paraId="0E3828E2" w14:textId="77777777" w:rsidR="00092E73" w:rsidRDefault="00092E73" w:rsidP="00EE37AA">
      <w:pPr>
        <w:contextualSpacing/>
        <w:jc w:val="both"/>
        <w:rPr>
          <w:rFonts w:ascii="GHEA Grapalat" w:hAnsi="GHEA Grapalat"/>
          <w:sz w:val="28"/>
          <w:szCs w:val="28"/>
        </w:rPr>
      </w:pPr>
    </w:p>
    <w:p w14:paraId="1B8517C8" w14:textId="77777777" w:rsidR="00092E73" w:rsidRPr="009E5671" w:rsidRDefault="00092E73" w:rsidP="00EE37AA">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EE37AA">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EE37AA">
      <w:pPr>
        <w:rPr>
          <w:rFonts w:ascii="GHEA Grapalat" w:hAnsi="GHEA Grapalat"/>
          <w:b/>
        </w:rPr>
      </w:pPr>
    </w:p>
    <w:p w14:paraId="1196D6A1" w14:textId="77777777" w:rsidR="00092E73" w:rsidRDefault="00092E73" w:rsidP="00EE37AA">
      <w:pPr>
        <w:rPr>
          <w:rFonts w:ascii="GHEA Grapalat" w:hAnsi="GHEA Grapalat"/>
          <w:b/>
        </w:rPr>
      </w:pPr>
      <w:r>
        <w:rPr>
          <w:rFonts w:ascii="GHEA Grapalat" w:hAnsi="GHEA Grapalat"/>
          <w:b/>
        </w:rPr>
        <w:br w:type="page"/>
      </w:r>
    </w:p>
    <w:p w14:paraId="62B48BAB" w14:textId="77777777" w:rsidR="00B2572B" w:rsidRPr="00DC619D" w:rsidRDefault="00B2572B" w:rsidP="00EE37AA">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1107C0B0" w:rsidR="00B2572B" w:rsidRPr="009044F1" w:rsidRDefault="00B2572B" w:rsidP="00EE37AA">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755398">
        <w:rPr>
          <w:rFonts w:ascii="GHEA Grapalat" w:hAnsi="GHEA Grapalat"/>
          <w:b/>
          <w:sz w:val="24"/>
          <w:szCs w:val="24"/>
        </w:rPr>
        <w:t>25/44</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20"/>
        <w:t>*</w:t>
      </w:r>
    </w:p>
    <w:p w14:paraId="308CC3FE" w14:textId="77777777" w:rsidR="00B2572B" w:rsidRPr="009044F1" w:rsidRDefault="00B2572B" w:rsidP="00EE37AA">
      <w:pPr>
        <w:widowControl w:val="0"/>
        <w:ind w:firstLine="567"/>
        <w:jc w:val="center"/>
        <w:rPr>
          <w:rFonts w:ascii="GHEA Grapalat" w:hAnsi="GHEA Grapalat"/>
        </w:rPr>
      </w:pPr>
    </w:p>
    <w:p w14:paraId="2347BC65" w14:textId="77777777" w:rsidR="00B2572B" w:rsidRPr="009044F1" w:rsidRDefault="00B2572B" w:rsidP="00EE37AA">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EE37AA">
      <w:pPr>
        <w:widowControl w:val="0"/>
        <w:ind w:firstLine="567"/>
        <w:jc w:val="center"/>
        <w:rPr>
          <w:rFonts w:ascii="GHEA Grapalat" w:hAnsi="GHEA Grapalat"/>
        </w:rPr>
      </w:pPr>
    </w:p>
    <w:p w14:paraId="050C8689" w14:textId="1D639645" w:rsidR="005744FC" w:rsidRPr="000F6C24" w:rsidRDefault="00B2572B" w:rsidP="00EE37AA">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E36FF">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E36FF">
        <w:rPr>
          <w:rFonts w:ascii="GHEA Grapalat" w:hAnsi="GHEA Grapalat"/>
          <w:spacing w:val="-6"/>
        </w:rPr>
        <w:t>BMAShDzB-</w:t>
      </w:r>
      <w:r w:rsidR="00755398">
        <w:rPr>
          <w:rFonts w:ascii="GHEA Grapalat" w:hAnsi="GHEA Grapalat"/>
          <w:spacing w:val="-6"/>
        </w:rPr>
        <w:t>25/44</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EE37AA">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EE37AA">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EE37AA">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EE37AA">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97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694"/>
        <w:gridCol w:w="1843"/>
        <w:gridCol w:w="1617"/>
        <w:gridCol w:w="1448"/>
      </w:tblGrid>
      <w:tr w:rsidR="00202EB4" w:rsidRPr="005744FC" w14:paraId="4A751DC8" w14:textId="77777777" w:rsidTr="00347398">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EE37AA">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694"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EE37AA">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EE37AA">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EE37AA">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EE37AA">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1"/>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EE37AA">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EE37A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47398">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EE37AA">
            <w:pPr>
              <w:widowControl w:val="0"/>
              <w:jc w:val="center"/>
              <w:rPr>
                <w:rFonts w:ascii="GHEA Grapalat" w:hAnsi="GHEA Grapalat"/>
                <w:b/>
                <w:i/>
                <w:sz w:val="20"/>
                <w:szCs w:val="20"/>
              </w:rPr>
            </w:pPr>
            <w:r w:rsidRPr="005744FC">
              <w:rPr>
                <w:rFonts w:ascii="GHEA Grapalat" w:hAnsi="GHEA Grapalat"/>
                <w:b/>
                <w:i/>
                <w:sz w:val="20"/>
                <w:szCs w:val="20"/>
              </w:rPr>
              <w:t>1</w:t>
            </w:r>
          </w:p>
        </w:tc>
        <w:tc>
          <w:tcPr>
            <w:tcW w:w="2694"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EE37AA">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EE37AA">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EE37AA">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EE37AA">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41080" w:rsidRPr="005744FC" w14:paraId="6A0AB9A7" w14:textId="77777777" w:rsidTr="0034739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E41080" w:rsidRPr="00521B73" w:rsidRDefault="00E41080" w:rsidP="00EE37AA">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2694" w:type="dxa"/>
            <w:tcBorders>
              <w:top w:val="single" w:sz="4" w:space="0" w:color="auto"/>
              <w:left w:val="single" w:sz="4" w:space="0" w:color="auto"/>
              <w:bottom w:val="single" w:sz="4" w:space="0" w:color="auto"/>
              <w:right w:val="single" w:sz="4" w:space="0" w:color="auto"/>
            </w:tcBorders>
            <w:vAlign w:val="center"/>
          </w:tcPr>
          <w:p w14:paraId="73CD26EA" w14:textId="170AE563" w:rsidR="00E41080" w:rsidRPr="00F30DEE" w:rsidRDefault="00F30DEE" w:rsidP="00EE37AA">
            <w:pPr>
              <w:widowControl w:val="0"/>
              <w:rPr>
                <w:rFonts w:ascii="GHEA Grapalat" w:hAnsi="GHEA Grapalat"/>
                <w:bCs/>
                <w:sz w:val="20"/>
                <w:szCs w:val="20"/>
              </w:rPr>
            </w:pPr>
            <w:r w:rsidRPr="00F30DEE">
              <w:rPr>
                <w:rFonts w:ascii="GHEA Grapalat" w:eastAsia="MS Mincho" w:hAnsi="GHEA Grapalat"/>
                <w:bCs/>
                <w:sz w:val="20"/>
                <w:szCs w:val="20"/>
                <w:lang w:eastAsia="ja-JP"/>
              </w:rPr>
              <w:t>Строительство систем орошения от проспекта Азатутян /от парка Ераз до лестниц каскада по тротуару/ в административном районе Арабкир города Еревана</w:t>
            </w:r>
          </w:p>
        </w:tc>
        <w:tc>
          <w:tcPr>
            <w:tcW w:w="1843" w:type="dxa"/>
            <w:tcBorders>
              <w:top w:val="single" w:sz="4" w:space="0" w:color="auto"/>
              <w:left w:val="single" w:sz="4" w:space="0" w:color="auto"/>
              <w:bottom w:val="single" w:sz="4" w:space="0" w:color="auto"/>
              <w:right w:val="single" w:sz="4" w:space="0" w:color="auto"/>
            </w:tcBorders>
          </w:tcPr>
          <w:p w14:paraId="205AE236" w14:textId="77777777" w:rsidR="00E41080" w:rsidRPr="005744FC" w:rsidRDefault="00E41080" w:rsidP="00EE37A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59A4E731" w14:textId="77777777" w:rsidR="00E41080" w:rsidRPr="005744FC" w:rsidRDefault="00E41080" w:rsidP="00EE37A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264617C5" w14:textId="77777777" w:rsidR="00E41080" w:rsidRPr="005744FC" w:rsidRDefault="00E41080" w:rsidP="00EE37AA">
            <w:pPr>
              <w:widowControl w:val="0"/>
              <w:jc w:val="center"/>
              <w:rPr>
                <w:rFonts w:ascii="GHEA Grapalat" w:hAnsi="GHEA Grapalat"/>
                <w:sz w:val="20"/>
                <w:szCs w:val="20"/>
              </w:rPr>
            </w:pPr>
          </w:p>
        </w:tc>
      </w:tr>
    </w:tbl>
    <w:p w14:paraId="5BDBA797" w14:textId="77777777" w:rsidR="00374F4A" w:rsidRPr="00DD2B43" w:rsidRDefault="00374F4A" w:rsidP="00EE37A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EE37AA">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EE37AA">
      <w:pPr>
        <w:widowControl w:val="0"/>
        <w:jc w:val="both"/>
        <w:rPr>
          <w:rFonts w:ascii="GHEA Grapalat" w:hAnsi="GHEA Grapalat"/>
          <w:lang w:val="es-ES"/>
        </w:rPr>
      </w:pPr>
    </w:p>
    <w:p w14:paraId="49817F3E" w14:textId="77777777" w:rsidR="00B2572B" w:rsidRPr="000F6C24" w:rsidRDefault="00B2572B" w:rsidP="00EE37AA">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EE37AA">
      <w:pPr>
        <w:rPr>
          <w:rFonts w:ascii="GHEA Grapalat" w:hAnsi="GHEA Grapalat"/>
          <w:b/>
        </w:rPr>
      </w:pPr>
      <w:r>
        <w:rPr>
          <w:rFonts w:ascii="GHEA Grapalat" w:hAnsi="GHEA Grapalat"/>
          <w:b/>
        </w:rPr>
        <w:br w:type="page"/>
      </w:r>
    </w:p>
    <w:p w14:paraId="63E92CB4" w14:textId="5D383DFC" w:rsidR="00C715FB" w:rsidRDefault="00C715FB" w:rsidP="00EE37AA">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EE37AA">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60611460" w:rsidR="00B2572B" w:rsidRPr="00B138F3" w:rsidRDefault="00B2572B" w:rsidP="00EE37AA">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755398">
        <w:rPr>
          <w:rFonts w:ascii="GHEA Grapalat" w:hAnsi="GHEA Grapalat"/>
          <w:b/>
          <w:sz w:val="24"/>
          <w:szCs w:val="24"/>
        </w:rPr>
        <w:t>25/44</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22"/>
        <w:t>*</w:t>
      </w:r>
    </w:p>
    <w:p w14:paraId="40EB1557" w14:textId="77777777" w:rsidR="00742F7B" w:rsidRPr="00B138F3" w:rsidRDefault="00742F7B" w:rsidP="00EE37AA">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EE37AA">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EE37AA">
      <w:pPr>
        <w:widowControl w:val="0"/>
        <w:ind w:left="567" w:right="565"/>
        <w:jc w:val="center"/>
        <w:rPr>
          <w:rFonts w:ascii="GHEA Grapalat" w:hAnsi="GHEA Grapalat"/>
          <w:b/>
        </w:rPr>
      </w:pPr>
    </w:p>
    <w:p w14:paraId="1FA3B59C" w14:textId="77777777" w:rsidR="00BF7253" w:rsidRPr="00B138F3" w:rsidRDefault="00BF7253" w:rsidP="00EE37AA">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EE37AA">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EE37AA">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EE37AA">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EE37A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EE37A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EE37AA">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EE37A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EE37A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EE37A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EE37AA">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EE37A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DAA3981" w:rsidR="00BF7253" w:rsidRPr="00D24CB5" w:rsidRDefault="00BF7253"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813760" w:rsidRPr="00813760">
        <w:rPr>
          <w:rFonts w:ascii="GHEA Grapalat" w:eastAsiaTheme="minorHAnsi" w:hAnsi="GHEA Grapalat" w:cstheme="minorBidi"/>
          <w:b/>
          <w:bCs/>
        </w:rPr>
        <w:t>сто двадцать</w:t>
      </w:r>
      <w:r w:rsidR="00813760" w:rsidRPr="00813760">
        <w:rPr>
          <w:rFonts w:ascii="GHEA Grapalat" w:hAnsi="GHEA Grapalat"/>
          <w:b/>
          <w:bCs/>
          <w:i/>
          <w:sz w:val="20"/>
          <w:szCs w:val="20"/>
        </w:rPr>
        <w:t xml:space="preserve"> </w:t>
      </w:r>
      <w:r w:rsidRPr="00813760">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w:t>
      </w:r>
      <w:r w:rsidRPr="00024B87">
        <w:rPr>
          <w:rFonts w:ascii="GHEA Grapalat" w:eastAsiaTheme="minorHAnsi" w:hAnsi="GHEA Grapalat" w:cstheme="minorBidi"/>
        </w:rPr>
        <w:lastRenderedPageBreak/>
        <w:t>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EE37AA">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EE37AA">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EE37AA">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EE37AA">
      <w:pPr>
        <w:widowControl w:val="0"/>
        <w:ind w:left="567" w:right="565"/>
        <w:jc w:val="center"/>
        <w:rPr>
          <w:rFonts w:ascii="GHEA Grapalat" w:hAnsi="GHEA Grapalat"/>
          <w:b/>
        </w:rPr>
      </w:pPr>
    </w:p>
    <w:p w14:paraId="5C8B3031" w14:textId="77777777" w:rsidR="00CF2692" w:rsidRPr="00B138F3" w:rsidRDefault="00CF2692" w:rsidP="00EE37AA">
      <w:pPr>
        <w:widowControl w:val="0"/>
        <w:ind w:left="567" w:right="565"/>
        <w:jc w:val="center"/>
        <w:rPr>
          <w:rFonts w:ascii="GHEA Grapalat" w:hAnsi="GHEA Grapalat"/>
          <w:b/>
        </w:rPr>
      </w:pPr>
    </w:p>
    <w:p w14:paraId="62C4B99D" w14:textId="77777777" w:rsidR="00CF2692" w:rsidRPr="00B138F3" w:rsidRDefault="00CF2692" w:rsidP="00EE37AA">
      <w:pPr>
        <w:widowControl w:val="0"/>
        <w:ind w:left="567" w:right="565"/>
        <w:jc w:val="center"/>
        <w:rPr>
          <w:rFonts w:ascii="GHEA Grapalat" w:hAnsi="GHEA Grapalat"/>
          <w:b/>
        </w:rPr>
      </w:pPr>
    </w:p>
    <w:p w14:paraId="3011B8DE" w14:textId="77777777" w:rsidR="00CF2692" w:rsidRPr="00B138F3" w:rsidRDefault="00CF2692" w:rsidP="00EE37AA">
      <w:pPr>
        <w:widowControl w:val="0"/>
        <w:ind w:left="567" w:right="565"/>
        <w:jc w:val="center"/>
        <w:rPr>
          <w:rFonts w:ascii="GHEA Grapalat" w:hAnsi="GHEA Grapalat"/>
          <w:b/>
        </w:rPr>
      </w:pPr>
    </w:p>
    <w:p w14:paraId="5FE0619A" w14:textId="77777777" w:rsidR="001005B0" w:rsidRPr="00C715FB" w:rsidRDefault="007B3F5F" w:rsidP="00EE37AA">
      <w:pPr>
        <w:widowControl w:val="0"/>
        <w:ind w:firstLine="567"/>
        <w:jc w:val="right"/>
        <w:rPr>
          <w:rFonts w:ascii="GHEA Grapalat" w:hAnsi="GHEA Grapalat"/>
          <w:b/>
        </w:rPr>
      </w:pPr>
      <w:r w:rsidRPr="00C715FB">
        <w:rPr>
          <w:rFonts w:ascii="GHEA Grapalat" w:hAnsi="GHEA Grapalat"/>
          <w:b/>
        </w:rPr>
        <w:t>Приложение № 4</w:t>
      </w:r>
    </w:p>
    <w:p w14:paraId="3E0D4AB5" w14:textId="43C67495" w:rsidR="007B3F5F" w:rsidRPr="00C715FB" w:rsidRDefault="007B3F5F" w:rsidP="00EE37AA">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755398">
        <w:rPr>
          <w:rFonts w:ascii="GHEA Grapalat" w:hAnsi="GHEA Grapalat"/>
          <w:b/>
        </w:rPr>
        <w:t>25/44</w:t>
      </w:r>
      <w:r w:rsidRPr="00C715FB">
        <w:rPr>
          <w:rFonts w:ascii="GHEA Grapalat" w:hAnsi="GHEA Grapalat"/>
          <w:b/>
        </w:rPr>
        <w:t>"</w:t>
      </w:r>
      <w:r w:rsidRPr="00C715FB">
        <w:rPr>
          <w:rStyle w:val="FootnoteReference"/>
          <w:rFonts w:ascii="GHEA Grapalat" w:hAnsi="GHEA Grapalat"/>
          <w:b/>
        </w:rPr>
        <w:footnoteReference w:customMarkFollows="1" w:id="23"/>
        <w:t>*</w:t>
      </w:r>
    </w:p>
    <w:p w14:paraId="1EF7D29B" w14:textId="77777777" w:rsidR="002A4554" w:rsidRPr="00C715FB" w:rsidRDefault="002A4554" w:rsidP="00EE37AA">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EE37AA">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EE37AA">
      <w:pPr>
        <w:widowControl w:val="0"/>
        <w:ind w:left="567" w:right="565"/>
        <w:jc w:val="center"/>
        <w:rPr>
          <w:rFonts w:ascii="GHEA Grapalat" w:hAnsi="GHEA Grapalat"/>
          <w:b/>
        </w:rPr>
      </w:pPr>
      <w:r w:rsidRPr="00C715FB">
        <w:rPr>
          <w:rFonts w:ascii="GHEA Grapalat" w:hAnsi="GHEA Grapalat"/>
          <w:b/>
        </w:rPr>
        <w:lastRenderedPageBreak/>
        <w:t>(обеспечение квалификации)</w:t>
      </w:r>
    </w:p>
    <w:p w14:paraId="2715AD3D" w14:textId="77777777" w:rsidR="007B3F5F" w:rsidRPr="00C715FB" w:rsidRDefault="007B3F5F" w:rsidP="00EE37A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EE37AA">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EE37AA">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EE37AA">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EE37AA">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EE37AA">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EE37AA">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EE37AA">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EE37AA">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EE37AA">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EE37AA">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EE37AA">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EE37A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EE37A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EE37AA">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EE37AA">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EE37AA">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EE37AA">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EE37AA">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EE37AA">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EE37AA">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EE37AA">
      <w:pPr>
        <w:widowControl w:val="0"/>
        <w:ind w:left="567" w:right="565"/>
        <w:jc w:val="center"/>
        <w:rPr>
          <w:rFonts w:ascii="GHEA Grapalat" w:hAnsi="GHEA Grapalat"/>
          <w:b/>
        </w:rPr>
      </w:pPr>
    </w:p>
    <w:p w14:paraId="7AA9742F" w14:textId="77777777" w:rsidR="00CF2692" w:rsidRPr="00C715FB" w:rsidRDefault="00CF2692" w:rsidP="00EE37AA">
      <w:pPr>
        <w:widowControl w:val="0"/>
        <w:ind w:left="567" w:right="565"/>
        <w:jc w:val="center"/>
        <w:rPr>
          <w:rFonts w:ascii="GHEA Grapalat" w:hAnsi="GHEA Grapalat"/>
          <w:b/>
        </w:rPr>
      </w:pPr>
    </w:p>
    <w:p w14:paraId="51DB381E" w14:textId="77777777" w:rsidR="007B3F5F" w:rsidRPr="00C715FB" w:rsidRDefault="007B3F5F" w:rsidP="00EE37AA">
      <w:pPr>
        <w:widowControl w:val="0"/>
        <w:ind w:left="567" w:right="565"/>
        <w:jc w:val="center"/>
        <w:rPr>
          <w:rFonts w:ascii="GHEA Grapalat" w:hAnsi="GHEA Grapalat"/>
          <w:b/>
        </w:rPr>
      </w:pPr>
    </w:p>
    <w:p w14:paraId="6204B947" w14:textId="77777777" w:rsidR="00CF2692" w:rsidRPr="00C715FB" w:rsidRDefault="00CF2692" w:rsidP="00EE37AA">
      <w:pPr>
        <w:widowControl w:val="0"/>
        <w:ind w:left="567" w:right="565"/>
        <w:jc w:val="center"/>
        <w:rPr>
          <w:rFonts w:ascii="GHEA Grapalat" w:hAnsi="GHEA Grapalat"/>
          <w:b/>
        </w:rPr>
      </w:pPr>
    </w:p>
    <w:p w14:paraId="6883EB0D" w14:textId="51421C69" w:rsidR="00CB2230" w:rsidRPr="00C715FB" w:rsidRDefault="00CB2230" w:rsidP="00EE37AA">
      <w:pPr>
        <w:rPr>
          <w:rFonts w:ascii="GHEA Grapalat" w:hAnsi="GHEA Grapalat"/>
          <w:b/>
        </w:rPr>
      </w:pPr>
    </w:p>
    <w:p w14:paraId="27DD4018" w14:textId="77777777" w:rsidR="001F6F04" w:rsidRPr="00C715FB" w:rsidRDefault="001F6F04" w:rsidP="00EE37AA">
      <w:pPr>
        <w:widowControl w:val="0"/>
        <w:ind w:firstLine="567"/>
        <w:jc w:val="right"/>
        <w:rPr>
          <w:rFonts w:ascii="GHEA Grapalat" w:hAnsi="GHEA Grapalat"/>
          <w:b/>
        </w:rPr>
      </w:pPr>
      <w:r w:rsidRPr="00C715FB">
        <w:rPr>
          <w:rFonts w:ascii="GHEA Grapalat" w:hAnsi="GHEA Grapalat"/>
          <w:b/>
        </w:rPr>
        <w:t>Приложение № 4.1</w:t>
      </w:r>
    </w:p>
    <w:p w14:paraId="6DF0A18C" w14:textId="7655E62D" w:rsidR="001F6F04" w:rsidRPr="00C715FB" w:rsidRDefault="001F6F04" w:rsidP="00EE37AA">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755398">
        <w:rPr>
          <w:rFonts w:ascii="GHEA Grapalat" w:hAnsi="GHEA Grapalat"/>
          <w:b/>
        </w:rPr>
        <w:t>25/44</w:t>
      </w:r>
      <w:r w:rsidRPr="00C715FB">
        <w:rPr>
          <w:rFonts w:ascii="GHEA Grapalat" w:hAnsi="GHEA Grapalat"/>
          <w:b/>
        </w:rPr>
        <w:t>"</w:t>
      </w:r>
      <w:r w:rsidRPr="00C715FB">
        <w:rPr>
          <w:rStyle w:val="FootnoteReference"/>
          <w:rFonts w:ascii="GHEA Grapalat" w:hAnsi="GHEA Grapalat"/>
          <w:b/>
          <w:sz w:val="36"/>
          <w:szCs w:val="36"/>
        </w:rPr>
        <w:footnoteReference w:customMarkFollows="1" w:id="24"/>
        <w:t>*</w:t>
      </w:r>
    </w:p>
    <w:p w14:paraId="437266FA" w14:textId="77777777" w:rsidR="00520508" w:rsidRPr="00C715FB" w:rsidRDefault="00520508" w:rsidP="00EE37AA">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EE37AA">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EE37A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w:t>
      </w:r>
      <w:r w:rsidRPr="00C715FB">
        <w:rPr>
          <w:rFonts w:ascii="GHEA Grapalat" w:eastAsiaTheme="minorHAnsi" w:hAnsi="GHEA Grapalat" w:cstheme="minorBidi"/>
        </w:rPr>
        <w:lastRenderedPageBreak/>
        <w:t xml:space="preserve">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EE37AA">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EE37AA">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EE37AA">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EE37AA">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EE37AA">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EE37AA">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EE37AA">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EE37AA">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EE37AA">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EE37AA">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EE37AA">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EE37A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EE37A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C520112" w14:textId="77777777" w:rsidR="00EB1A78" w:rsidRPr="00C715FB" w:rsidRDefault="00EB1A78" w:rsidP="00EE37AA">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E37AA">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EE37AA">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EE37AA">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EE37A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EE37AA">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копии внесенных  в него изменений, дополнительных соглашений,</w:t>
      </w:r>
    </w:p>
    <w:p w14:paraId="704D4520"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46593A3F"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EE37AA">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EE37AA">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EE37AA">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C76CDB5" w14:textId="77777777" w:rsidR="000B740C" w:rsidRPr="00572A57" w:rsidRDefault="000B740C" w:rsidP="00EE37AA">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Pr="00572A57">
        <w:rPr>
          <w:rFonts w:ascii="GHEA Grapalat" w:hAnsi="GHEA Grapalat"/>
          <w:b/>
          <w:i/>
          <w:sz w:val="22"/>
          <w:szCs w:val="22"/>
        </w:rPr>
        <w:t>2</w:t>
      </w:r>
    </w:p>
    <w:p w14:paraId="74BE8EC3" w14:textId="4CD5D993" w:rsidR="000B740C" w:rsidRPr="00594D27" w:rsidRDefault="000B740C" w:rsidP="00EE37AA">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EQ-BMAShDzB-</w:t>
      </w:r>
      <w:r w:rsidR="00755398">
        <w:rPr>
          <w:rFonts w:ascii="GHEA Grapalat" w:hAnsi="GHEA Grapalat"/>
          <w:b/>
          <w:i/>
          <w:sz w:val="22"/>
          <w:szCs w:val="22"/>
        </w:rPr>
        <w:t>25/44</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5"/>
        <w:t>*</w:t>
      </w:r>
    </w:p>
    <w:p w14:paraId="4D77D257" w14:textId="77777777" w:rsidR="000B740C" w:rsidRPr="00B138F3" w:rsidRDefault="000B740C" w:rsidP="00EE37AA">
      <w:pPr>
        <w:widowControl w:val="0"/>
        <w:jc w:val="center"/>
        <w:rPr>
          <w:rFonts w:ascii="GHEA Grapalat" w:hAnsi="GHEA Grapalat"/>
          <w:b/>
          <w:sz w:val="22"/>
          <w:szCs w:val="22"/>
        </w:rPr>
      </w:pPr>
    </w:p>
    <w:p w14:paraId="08CD250E" w14:textId="77777777" w:rsidR="000B740C" w:rsidRPr="00B138F3" w:rsidRDefault="000B740C" w:rsidP="00EE37AA">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1134E92" w14:textId="77777777" w:rsidR="000B740C" w:rsidRPr="00B138F3" w:rsidRDefault="000B740C" w:rsidP="00EE37AA">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B740C" w:rsidRPr="00B138F3" w14:paraId="0E010D72" w14:textId="77777777" w:rsidTr="00CD796B">
        <w:tc>
          <w:tcPr>
            <w:tcW w:w="4786" w:type="dxa"/>
          </w:tcPr>
          <w:p w14:paraId="1CBA11A1" w14:textId="77777777" w:rsidR="000B740C" w:rsidRPr="00B138F3" w:rsidRDefault="000B740C" w:rsidP="00EE37AA">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943181E" w14:textId="77777777" w:rsidR="000B740C" w:rsidRPr="00B138F3" w:rsidRDefault="000B740C" w:rsidP="00EE37AA">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6"/>
              <w:t>**</w:t>
            </w:r>
          </w:p>
        </w:tc>
      </w:tr>
    </w:tbl>
    <w:p w14:paraId="596D7A05" w14:textId="77777777" w:rsidR="000B740C" w:rsidRPr="00B138F3" w:rsidRDefault="000B740C" w:rsidP="00EE37AA">
      <w:pPr>
        <w:widowControl w:val="0"/>
        <w:rPr>
          <w:rFonts w:ascii="GHEA Grapalat" w:hAnsi="GHEA Grapalat" w:cs="GHEA Grapalat"/>
          <w:b/>
          <w:sz w:val="22"/>
          <w:szCs w:val="22"/>
        </w:rPr>
      </w:pPr>
    </w:p>
    <w:p w14:paraId="57EF0714" w14:textId="77777777" w:rsidR="000B740C" w:rsidRPr="00B138F3" w:rsidRDefault="000B740C" w:rsidP="00EE37A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7EF6E60" w14:textId="77777777" w:rsidR="000B740C" w:rsidRPr="00B138F3" w:rsidRDefault="000B740C" w:rsidP="00EE37AA">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769FFC4" w14:textId="77777777" w:rsidR="000B740C" w:rsidRPr="00B138F3" w:rsidRDefault="000B740C" w:rsidP="00EE37AA">
      <w:pPr>
        <w:widowControl w:val="0"/>
        <w:jc w:val="both"/>
        <w:rPr>
          <w:rFonts w:ascii="GHEA Grapalat" w:hAnsi="GHEA Grapalat"/>
          <w:sz w:val="22"/>
          <w:szCs w:val="22"/>
          <w:lang w:val="en-US"/>
        </w:rPr>
      </w:pPr>
      <w:r w:rsidRPr="00B138F3">
        <w:rPr>
          <w:rFonts w:ascii="GHEA Grapalat" w:hAnsi="GHEA Grapalat"/>
          <w:sz w:val="22"/>
          <w:szCs w:val="22"/>
          <w:lang w:val="en-US"/>
        </w:rPr>
        <w:lastRenderedPageBreak/>
        <w:t>_________________________________________________________________________</w:t>
      </w:r>
    </w:p>
    <w:p w14:paraId="0885C019" w14:textId="77777777" w:rsidR="000B740C" w:rsidRPr="00B138F3" w:rsidRDefault="000B740C" w:rsidP="00EE37AA">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E2733E9" w14:textId="77777777" w:rsidR="000B740C" w:rsidRPr="00B138F3" w:rsidRDefault="000B740C" w:rsidP="00EE37AA">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FF274C" w14:textId="77777777" w:rsidR="000B740C" w:rsidRPr="00B138F3" w:rsidRDefault="000B740C" w:rsidP="00EE37AA">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793442F" w14:textId="77777777" w:rsidR="000B740C" w:rsidRPr="00B138F3" w:rsidRDefault="000B740C" w:rsidP="00EE37A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7AB940B" w14:textId="77777777" w:rsidR="000B740C" w:rsidRPr="00B138F3" w:rsidRDefault="000B740C" w:rsidP="00EE37AA">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C5B4315" w14:textId="77777777" w:rsidR="000B740C" w:rsidRPr="00B138F3" w:rsidRDefault="000B740C" w:rsidP="00EE37A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4297BB6" w14:textId="77777777" w:rsidR="000B740C" w:rsidRPr="00B138F3" w:rsidRDefault="000B740C" w:rsidP="00EE37AA">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7BAAFE" w14:textId="77777777" w:rsidR="000B740C" w:rsidRPr="00B138F3" w:rsidRDefault="000B740C" w:rsidP="00EE37A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5B9CC1"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29960B9"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204D0F"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F39069A"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BF1DBC"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3E47C55"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8283DA"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D08F3CD"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B7DBC63"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B115A8"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w:t>
      </w:r>
      <w:r w:rsidRPr="00B138F3">
        <w:rPr>
          <w:rFonts w:ascii="GHEA Grapalat" w:hAnsi="GHEA Grapalat"/>
          <w:sz w:val="22"/>
          <w:szCs w:val="22"/>
        </w:rPr>
        <w:lastRenderedPageBreak/>
        <w:t>плательщик в течение 2 (двух) рабочих дней после получения платежного требования должен в письменной форме уведомить Заказчика.</w:t>
      </w:r>
    </w:p>
    <w:p w14:paraId="219892E4"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5480BE4" w14:textId="77777777" w:rsidR="000B740C" w:rsidRPr="00185BB2" w:rsidRDefault="000B740C" w:rsidP="00EE37AA">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67FD2C93" w14:textId="77777777" w:rsidR="000B740C" w:rsidRPr="00B138F3" w:rsidRDefault="000B740C" w:rsidP="00EE37AA">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6A40241"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CF76550" w14:textId="77777777" w:rsidR="000B740C" w:rsidRPr="00B138F3"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9F65E8B" w14:textId="77777777" w:rsidR="000B740C" w:rsidRPr="00B138F3" w:rsidDel="00A13215" w:rsidRDefault="000B740C" w:rsidP="00EE37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B95C1FA" w14:textId="77777777" w:rsidR="000B740C" w:rsidRPr="00EC1F84" w:rsidRDefault="000B740C" w:rsidP="00EE37A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3F7899" w14:textId="77777777" w:rsidR="000B740C" w:rsidRPr="00B138F3" w:rsidRDefault="000B740C" w:rsidP="00EE37AA">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026B2F" w14:textId="77777777" w:rsidR="000B740C" w:rsidRPr="00CC28E2" w:rsidRDefault="000B740C" w:rsidP="00EE37AA">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40D6CF9A" w14:textId="77777777" w:rsidR="000B740C" w:rsidRPr="00CC28E2" w:rsidRDefault="000B740C" w:rsidP="00EE37AA">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0BE72582" w14:textId="77777777" w:rsidR="000B740C" w:rsidRPr="00CC28E2" w:rsidRDefault="000B740C" w:rsidP="00EE37AA">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D96A88B" w14:textId="77777777" w:rsidR="000B740C" w:rsidRPr="00CC28E2" w:rsidRDefault="000B740C" w:rsidP="00EE37AA">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7CCBECD" w14:textId="77777777" w:rsidR="000B740C" w:rsidRPr="00CC28E2" w:rsidRDefault="000B740C" w:rsidP="00EE37AA">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64C0A44C" w14:textId="77777777" w:rsidR="000B740C" w:rsidRPr="00CC28E2" w:rsidRDefault="000B740C" w:rsidP="00EE37AA">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4D6BF20B" w14:textId="77777777" w:rsidR="000B740C" w:rsidRPr="00D847AB" w:rsidRDefault="000B740C" w:rsidP="00EE37AA">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316231" w14:textId="77777777" w:rsidR="000B740C" w:rsidRPr="00B138F3" w:rsidRDefault="000B740C" w:rsidP="00EE37AA">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E90D59C" w14:textId="77777777" w:rsidR="000B740C" w:rsidRDefault="000B740C" w:rsidP="00EE37AA">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355F730D" w14:textId="77777777" w:rsidR="000B740C" w:rsidRPr="00B138F3" w:rsidRDefault="000B740C" w:rsidP="00EE37AA">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9CD8819" w14:textId="77777777" w:rsidR="000B740C" w:rsidRDefault="000B740C" w:rsidP="00EE37AA">
      <w:pPr>
        <w:widowControl w:val="0"/>
        <w:ind w:right="4250"/>
        <w:rPr>
          <w:rFonts w:ascii="GHEA Grapalat" w:hAnsi="GHEA Grapalat"/>
          <w:sz w:val="22"/>
          <w:szCs w:val="22"/>
        </w:rPr>
      </w:pPr>
    </w:p>
    <w:p w14:paraId="4CEB00C5" w14:textId="77777777" w:rsidR="000B740C" w:rsidRPr="00B138F3" w:rsidRDefault="000B740C" w:rsidP="00EE37AA">
      <w:pPr>
        <w:widowControl w:val="0"/>
        <w:ind w:right="4250"/>
        <w:rPr>
          <w:rFonts w:ascii="GHEA Grapalat" w:hAnsi="GHEA Grapalat"/>
          <w:sz w:val="22"/>
          <w:szCs w:val="22"/>
        </w:rPr>
      </w:pPr>
    </w:p>
    <w:p w14:paraId="6E896FAA" w14:textId="77777777" w:rsidR="000B740C" w:rsidRPr="004D5A00" w:rsidRDefault="000B740C" w:rsidP="00EE37AA">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98DAE64" w14:textId="77777777" w:rsidR="000B740C" w:rsidRPr="004D5A00" w:rsidRDefault="000B740C" w:rsidP="00EE37AA">
      <w:pPr>
        <w:widowControl w:val="0"/>
        <w:tabs>
          <w:tab w:val="left" w:pos="1134"/>
        </w:tabs>
        <w:ind w:firstLine="567"/>
        <w:jc w:val="both"/>
        <w:rPr>
          <w:rFonts w:ascii="GHEA Grapalat" w:hAnsi="GHEA Grapalat"/>
          <w:sz w:val="22"/>
          <w:szCs w:val="22"/>
        </w:rPr>
      </w:pPr>
    </w:p>
    <w:p w14:paraId="3B67FFE1" w14:textId="77777777" w:rsidR="000B740C" w:rsidRPr="004D5A00" w:rsidRDefault="000B740C" w:rsidP="00EE37AA">
      <w:pPr>
        <w:widowControl w:val="0"/>
        <w:tabs>
          <w:tab w:val="left" w:pos="1134"/>
        </w:tabs>
        <w:ind w:firstLine="567"/>
        <w:jc w:val="both"/>
        <w:rPr>
          <w:rFonts w:ascii="GHEA Grapalat" w:hAnsi="GHEA Grapalat"/>
          <w:sz w:val="22"/>
          <w:szCs w:val="22"/>
        </w:rPr>
      </w:pPr>
    </w:p>
    <w:p w14:paraId="1FD03481" w14:textId="77777777" w:rsidR="000B740C" w:rsidRPr="004D5A00" w:rsidRDefault="000B740C" w:rsidP="00EE37AA">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B740C" w:rsidRPr="00B138F3" w14:paraId="3744AF30"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B0392" w14:textId="77777777" w:rsidR="000B740C" w:rsidRPr="004D5A00" w:rsidRDefault="000B740C" w:rsidP="00EE37AA">
            <w:pPr>
              <w:widowControl w:val="0"/>
              <w:tabs>
                <w:tab w:val="left" w:pos="3402"/>
              </w:tabs>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0B740C" w:rsidRPr="00B138F3" w14:paraId="1455F02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19249" w14:textId="77777777" w:rsidR="000B740C" w:rsidRPr="00B138F3" w:rsidRDefault="000B740C" w:rsidP="00EE37AA">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B740C" w:rsidRPr="00B138F3" w14:paraId="37AFAA8C"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B0F1D" w14:textId="77777777" w:rsidR="000B740C" w:rsidRPr="00B138F3" w:rsidRDefault="000B740C" w:rsidP="00EE37AA">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B740C" w:rsidRPr="00B138F3" w14:paraId="376FCFB5"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E7C9F"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B740C" w:rsidRPr="00B138F3" w14:paraId="679DFE88"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1477"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B740C" w:rsidRPr="00B138F3" w14:paraId="69CFF947"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A976D"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B740C" w:rsidRPr="00B138F3" w14:paraId="5674B5D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AF9F9"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B740C" w:rsidRPr="00B138F3" w14:paraId="4F7F3CA2"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1315A"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B740C" w:rsidRPr="00B138F3" w14:paraId="1C3F29D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6051E"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0B740C" w:rsidRPr="00B138F3" w14:paraId="68864528"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3E934"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B740C" w:rsidRPr="00B138F3" w14:paraId="6E71445D"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80480"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0B740C" w:rsidRPr="00B138F3" w14:paraId="062D82DD"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58A7E4"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B740C" w:rsidRPr="00B138F3" w14:paraId="397E5E85"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21222"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0B740C" w:rsidRPr="00B138F3" w14:paraId="64776FA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CE8B0"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B740C" w:rsidRPr="00B138F3" w14:paraId="6A62439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2E043"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B740C" w:rsidRPr="00B138F3" w14:paraId="3B70BBDE"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76B6B"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B740C" w:rsidRPr="00B138F3" w14:paraId="3BB5BF4D"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3FEE0"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0B740C" w:rsidRPr="00B138F3" w14:paraId="2213EF60"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4678C46A"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740C" w:rsidRPr="00B138F3" w14:paraId="45C1972D"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2F9AF" w14:textId="77777777" w:rsidR="000B740C" w:rsidRPr="00B138F3" w:rsidRDefault="000B740C" w:rsidP="00EE37AA">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B740C" w:rsidRPr="00B138F3" w14:paraId="31C4669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162B4" w14:textId="77777777" w:rsidR="000B740C" w:rsidRPr="00B138F3" w:rsidRDefault="000B740C" w:rsidP="00EE37AA">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B740C" w:rsidRPr="00B138F3" w14:paraId="453A138F" w14:textId="77777777" w:rsidTr="00CD796B">
        <w:trPr>
          <w:trHeight w:val="3234"/>
        </w:trPr>
        <w:tc>
          <w:tcPr>
            <w:tcW w:w="5616" w:type="dxa"/>
            <w:tcBorders>
              <w:top w:val="nil"/>
              <w:left w:val="single" w:sz="4" w:space="0" w:color="auto"/>
              <w:bottom w:val="single" w:sz="4" w:space="0" w:color="auto"/>
              <w:right w:val="single" w:sz="4" w:space="0" w:color="auto"/>
            </w:tcBorders>
            <w:noWrap/>
            <w:vAlign w:val="bottom"/>
          </w:tcPr>
          <w:p w14:paraId="569F6D9D" w14:textId="77777777" w:rsidR="000B740C" w:rsidRPr="00B138F3" w:rsidRDefault="000B740C" w:rsidP="00EE37AA">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D3D0EEE" w14:textId="77777777" w:rsidR="000B740C" w:rsidRPr="00B138F3" w:rsidRDefault="000B740C" w:rsidP="00EE37AA">
            <w:pPr>
              <w:widowControl w:val="0"/>
              <w:rPr>
                <w:rFonts w:ascii="GHEA Grapalat" w:hAnsi="GHEA Grapalat" w:cs="Sylfaen"/>
              </w:rPr>
            </w:pPr>
          </w:p>
          <w:p w14:paraId="6A7293B4" w14:textId="77777777" w:rsidR="000B740C" w:rsidRPr="00B138F3" w:rsidRDefault="000B740C" w:rsidP="00EE37AA">
            <w:pPr>
              <w:widowControl w:val="0"/>
              <w:jc w:val="right"/>
              <w:rPr>
                <w:rFonts w:ascii="GHEA Grapalat" w:hAnsi="GHEA Grapalat" w:cs="Tahoma"/>
              </w:rPr>
            </w:pPr>
            <w:r w:rsidRPr="00B138F3">
              <w:rPr>
                <w:rFonts w:ascii="GHEA Grapalat" w:hAnsi="GHEA Grapalat"/>
              </w:rPr>
              <w:t>/____________________/</w:t>
            </w:r>
          </w:p>
          <w:p w14:paraId="48995906" w14:textId="77777777" w:rsidR="000B740C" w:rsidRPr="00B138F3" w:rsidRDefault="000B740C" w:rsidP="00EE37AA">
            <w:pPr>
              <w:widowControl w:val="0"/>
              <w:rPr>
                <w:rFonts w:ascii="GHEA Grapalat" w:hAnsi="GHEA Grapalat" w:cs="Sylfaen"/>
              </w:rPr>
            </w:pPr>
          </w:p>
          <w:p w14:paraId="3DF925F4" w14:textId="77777777" w:rsidR="000B740C" w:rsidRPr="00B138F3" w:rsidRDefault="000B740C" w:rsidP="00EE37AA">
            <w:pPr>
              <w:widowControl w:val="0"/>
              <w:jc w:val="right"/>
              <w:rPr>
                <w:rFonts w:ascii="GHEA Grapalat" w:hAnsi="GHEA Grapalat" w:cs="Sylfaen"/>
              </w:rPr>
            </w:pPr>
            <w:r w:rsidRPr="00B138F3">
              <w:rPr>
                <w:rFonts w:ascii="GHEA Grapalat" w:hAnsi="GHEA Grapalat"/>
              </w:rPr>
              <w:t>/____________________/</w:t>
            </w:r>
          </w:p>
          <w:p w14:paraId="1A31D543" w14:textId="77777777" w:rsidR="000B740C" w:rsidRPr="00B138F3" w:rsidRDefault="000B740C" w:rsidP="00EE37AA">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4CF3A18" w14:textId="77777777" w:rsidR="000B740C" w:rsidRPr="00B138F3" w:rsidRDefault="000B740C" w:rsidP="00EE37AA">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CF45A87" w14:textId="77777777" w:rsidR="000B740C" w:rsidRPr="00B138F3" w:rsidRDefault="000B740C" w:rsidP="00EE37AA">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5419C2C" w14:textId="77777777" w:rsidR="000B740C" w:rsidRPr="00B138F3" w:rsidRDefault="000B740C" w:rsidP="00EE37AA">
            <w:pPr>
              <w:widowControl w:val="0"/>
              <w:rPr>
                <w:rFonts w:ascii="GHEA Grapalat" w:hAnsi="GHEA Grapalat" w:cs="Sylfaen"/>
              </w:rPr>
            </w:pPr>
          </w:p>
          <w:p w14:paraId="2111277E" w14:textId="77777777" w:rsidR="000B740C" w:rsidRPr="00B138F3" w:rsidRDefault="000B740C" w:rsidP="00EE37AA">
            <w:pPr>
              <w:widowControl w:val="0"/>
              <w:jc w:val="right"/>
              <w:rPr>
                <w:rFonts w:ascii="GHEA Grapalat" w:hAnsi="GHEA Grapalat" w:cs="Sylfaen"/>
              </w:rPr>
            </w:pPr>
            <w:r w:rsidRPr="00B138F3">
              <w:rPr>
                <w:rFonts w:ascii="GHEA Grapalat" w:hAnsi="GHEA Grapalat"/>
              </w:rPr>
              <w:t>/____________________/</w:t>
            </w:r>
          </w:p>
          <w:p w14:paraId="2A24C8A5" w14:textId="77777777" w:rsidR="000B740C" w:rsidRPr="00B138F3" w:rsidRDefault="000B740C" w:rsidP="00EE37AA">
            <w:pPr>
              <w:widowControl w:val="0"/>
              <w:jc w:val="right"/>
              <w:rPr>
                <w:rFonts w:ascii="GHEA Grapalat" w:hAnsi="GHEA Grapalat" w:cs="Tahoma"/>
              </w:rPr>
            </w:pPr>
          </w:p>
          <w:p w14:paraId="60321A70" w14:textId="77777777" w:rsidR="000B740C" w:rsidRPr="00B138F3" w:rsidRDefault="000B740C" w:rsidP="00EE37AA">
            <w:pPr>
              <w:widowControl w:val="0"/>
              <w:jc w:val="right"/>
              <w:rPr>
                <w:rFonts w:ascii="GHEA Grapalat" w:hAnsi="GHEA Grapalat" w:cs="Sylfaen"/>
              </w:rPr>
            </w:pPr>
            <w:r w:rsidRPr="00B138F3">
              <w:rPr>
                <w:rFonts w:ascii="GHEA Grapalat" w:hAnsi="GHEA Grapalat"/>
              </w:rPr>
              <w:t>/____________________/</w:t>
            </w:r>
          </w:p>
          <w:p w14:paraId="7D2D12E0" w14:textId="77777777" w:rsidR="000B740C" w:rsidRPr="00B138F3" w:rsidRDefault="000B740C" w:rsidP="00EE37AA">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B740C" w:rsidRPr="00B138F3" w14:paraId="718A0773"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600D3C46" w14:textId="77777777" w:rsidR="000B740C" w:rsidRPr="00B138F3" w:rsidRDefault="000B740C" w:rsidP="00EE37AA">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6CE35C6" w14:textId="77777777" w:rsidR="000B740C" w:rsidRPr="00B138F3" w:rsidRDefault="000B740C" w:rsidP="00EE37AA">
            <w:pPr>
              <w:widowControl w:val="0"/>
              <w:rPr>
                <w:rFonts w:ascii="GHEA Grapalat" w:hAnsi="GHEA Grapalat"/>
              </w:rPr>
            </w:pPr>
          </w:p>
          <w:p w14:paraId="5FF1DFCB" w14:textId="77777777" w:rsidR="000B740C" w:rsidRPr="00B138F3" w:rsidRDefault="000B740C" w:rsidP="00EE37AA">
            <w:pPr>
              <w:widowControl w:val="0"/>
              <w:jc w:val="right"/>
              <w:rPr>
                <w:rFonts w:ascii="GHEA Grapalat" w:hAnsi="GHEA Grapalat" w:cs="Tahoma"/>
              </w:rPr>
            </w:pPr>
            <w:r w:rsidRPr="00B138F3">
              <w:rPr>
                <w:rFonts w:ascii="GHEA Grapalat" w:hAnsi="GHEA Grapalat"/>
              </w:rPr>
              <w:t>/____________________/</w:t>
            </w:r>
          </w:p>
          <w:p w14:paraId="5D235A1E" w14:textId="77777777" w:rsidR="000B740C" w:rsidRPr="00B138F3" w:rsidRDefault="000B740C" w:rsidP="00EE37AA">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04515E7" w14:textId="77777777" w:rsidR="000B740C" w:rsidRPr="00B138F3" w:rsidRDefault="000B740C" w:rsidP="00EE37AA">
            <w:pPr>
              <w:widowControl w:val="0"/>
              <w:rPr>
                <w:rFonts w:ascii="GHEA Grapalat" w:hAnsi="GHEA Grapalat" w:cs="Tahoma"/>
              </w:rPr>
            </w:pPr>
          </w:p>
          <w:p w14:paraId="6566130F" w14:textId="77777777" w:rsidR="000B740C" w:rsidRPr="00B138F3" w:rsidRDefault="000B740C" w:rsidP="00EE37AA">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7F625FB" w14:textId="77777777" w:rsidR="000B740C" w:rsidRPr="00B138F3" w:rsidRDefault="000B740C" w:rsidP="00EE37AA">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BC781" w14:textId="77777777" w:rsidR="000B740C" w:rsidRPr="00B138F3" w:rsidRDefault="000B740C" w:rsidP="00EE37AA">
            <w:pPr>
              <w:widowControl w:val="0"/>
              <w:rPr>
                <w:rFonts w:ascii="GHEA Grapalat" w:hAnsi="GHEA Grapalat" w:cs="Tahoma"/>
              </w:rPr>
            </w:pPr>
          </w:p>
          <w:p w14:paraId="19C177FB" w14:textId="77777777" w:rsidR="000B740C" w:rsidRPr="00B138F3" w:rsidRDefault="000B740C" w:rsidP="00EE37AA">
            <w:pPr>
              <w:widowControl w:val="0"/>
              <w:jc w:val="right"/>
              <w:rPr>
                <w:rFonts w:ascii="GHEA Grapalat" w:hAnsi="GHEA Grapalat" w:cs="Tahoma"/>
              </w:rPr>
            </w:pPr>
            <w:r w:rsidRPr="00B138F3">
              <w:rPr>
                <w:rFonts w:ascii="GHEA Grapalat" w:hAnsi="GHEA Grapalat"/>
              </w:rPr>
              <w:t>/____________________/</w:t>
            </w:r>
          </w:p>
          <w:p w14:paraId="2E24A30A" w14:textId="77777777" w:rsidR="000B740C" w:rsidRPr="00B138F3" w:rsidRDefault="000B740C" w:rsidP="00EE37AA">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E8F7BB7" w14:textId="77777777" w:rsidR="000B740C" w:rsidRPr="00B138F3" w:rsidRDefault="000B740C" w:rsidP="00EE37AA">
            <w:pPr>
              <w:widowControl w:val="0"/>
              <w:rPr>
                <w:rFonts w:ascii="GHEA Grapalat" w:hAnsi="GHEA Grapalat" w:cs="Arial"/>
              </w:rPr>
            </w:pPr>
          </w:p>
        </w:tc>
      </w:tr>
      <w:tr w:rsidR="000B740C" w:rsidRPr="00B138F3" w14:paraId="6B0D7C69"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74CBD2A" w14:textId="77777777" w:rsidR="000B740C" w:rsidRPr="00B138F3" w:rsidRDefault="000B740C" w:rsidP="00EE37AA">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3601CDCC" w14:textId="77777777" w:rsidR="000B740C" w:rsidRPr="00B138F3" w:rsidRDefault="000B740C" w:rsidP="00EE37AA">
            <w:pPr>
              <w:widowControl w:val="0"/>
              <w:rPr>
                <w:rFonts w:ascii="GHEA Grapalat" w:hAnsi="GHEA Grapalat" w:cs="Sylfaen"/>
              </w:rPr>
            </w:pPr>
          </w:p>
          <w:p w14:paraId="7E40E745" w14:textId="77777777" w:rsidR="000B740C" w:rsidRPr="00B138F3" w:rsidRDefault="000B740C" w:rsidP="00EE37AA">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F52BF1" w14:textId="77777777" w:rsidR="000B740C" w:rsidRPr="00B138F3" w:rsidRDefault="000B740C" w:rsidP="00EE37AA">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AA3895A" w14:textId="77777777" w:rsidR="000B740C" w:rsidRPr="00B138F3" w:rsidRDefault="000B740C" w:rsidP="00EE37AA">
            <w:pPr>
              <w:widowControl w:val="0"/>
              <w:rPr>
                <w:rFonts w:ascii="GHEA Grapalat" w:hAnsi="GHEA Grapalat"/>
              </w:rPr>
            </w:pPr>
          </w:p>
          <w:p w14:paraId="7ED92280" w14:textId="77777777" w:rsidR="000B740C" w:rsidRPr="00B138F3" w:rsidRDefault="000B740C" w:rsidP="00EE37AA">
            <w:pPr>
              <w:widowControl w:val="0"/>
              <w:jc w:val="right"/>
              <w:rPr>
                <w:rFonts w:ascii="GHEA Grapalat" w:hAnsi="GHEA Grapalat" w:cs="Sylfaen"/>
              </w:rPr>
            </w:pPr>
            <w:r w:rsidRPr="00B138F3">
              <w:rPr>
                <w:rFonts w:ascii="GHEA Grapalat" w:hAnsi="GHEA Grapalat"/>
              </w:rPr>
              <w:t>23.в Дата исполнения: "___" ___ 20___г.</w:t>
            </w:r>
          </w:p>
        </w:tc>
      </w:tr>
    </w:tbl>
    <w:p w14:paraId="7F6AC858" w14:textId="77777777" w:rsidR="000B740C" w:rsidRPr="00EC1F84" w:rsidRDefault="000B740C" w:rsidP="00EE37AA">
      <w:pPr>
        <w:widowControl w:val="0"/>
        <w:tabs>
          <w:tab w:val="left" w:pos="1134"/>
        </w:tabs>
        <w:ind w:firstLine="567"/>
        <w:jc w:val="both"/>
        <w:rPr>
          <w:rFonts w:ascii="GHEA Grapalat" w:hAnsi="GHEA Grapalat"/>
          <w:sz w:val="22"/>
          <w:szCs w:val="22"/>
        </w:rPr>
      </w:pPr>
    </w:p>
    <w:p w14:paraId="3E94D014" w14:textId="77777777" w:rsidR="000B740C" w:rsidRPr="00B138F3" w:rsidRDefault="000B740C" w:rsidP="00EE37AA">
      <w:pPr>
        <w:widowControl w:val="0"/>
        <w:jc w:val="center"/>
        <w:rPr>
          <w:rFonts w:ascii="GHEA Grapalat" w:hAnsi="GHEA Grapalat" w:cs="Sylfaen"/>
        </w:rPr>
      </w:pPr>
    </w:p>
    <w:p w14:paraId="6DFF6FB2" w14:textId="77777777" w:rsidR="000B740C" w:rsidRPr="00B138F3" w:rsidRDefault="000B740C" w:rsidP="00EE37A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6CF719" w14:textId="77777777" w:rsidR="000B740C" w:rsidRPr="00B138F3" w:rsidRDefault="000B740C" w:rsidP="00EE37AA">
      <w:pPr>
        <w:rPr>
          <w:rFonts w:ascii="GHEA Grapalat" w:hAnsi="GHEA Grapalat" w:cs="Sylfaen"/>
        </w:rPr>
      </w:pPr>
      <w:r w:rsidRPr="00B138F3">
        <w:rPr>
          <w:rFonts w:ascii="GHEA Grapalat" w:hAnsi="GHEA Grapalat" w:cs="Sylfaen"/>
        </w:rPr>
        <w:br w:type="page"/>
      </w:r>
    </w:p>
    <w:p w14:paraId="1E50689B" w14:textId="77777777" w:rsidR="000B740C" w:rsidRPr="00B138F3" w:rsidRDefault="000B740C" w:rsidP="00EE37AA">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740C" w:rsidRPr="00B138F3" w14:paraId="4945D74F"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9B2C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DDCB6DE"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602110"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E1486A"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A3F008"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A3C67E8"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6AF2A4"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Сторона,</w:t>
            </w:r>
          </w:p>
          <w:p w14:paraId="03EB62BC"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378203"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83A461"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0B740C" w:rsidRPr="00B138F3" w14:paraId="1F6E27DC"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1C2C6"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79EDF0"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CA9D905"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F75D92"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CD9231" w14:textId="77777777" w:rsidR="000B740C" w:rsidRPr="00B138F3" w:rsidRDefault="000B740C" w:rsidP="00EE37AA">
            <w:pPr>
              <w:widowControl w:val="0"/>
              <w:jc w:val="center"/>
              <w:rPr>
                <w:rFonts w:ascii="GHEA Grapalat" w:hAnsi="GHEA Grapalat"/>
                <w:b/>
                <w:sz w:val="18"/>
                <w:szCs w:val="18"/>
              </w:rPr>
            </w:pPr>
            <w:r w:rsidRPr="00B138F3">
              <w:rPr>
                <w:rFonts w:ascii="GHEA Grapalat" w:hAnsi="GHEA Grapalat"/>
                <w:b/>
                <w:sz w:val="18"/>
                <w:szCs w:val="18"/>
              </w:rPr>
              <w:t>5</w:t>
            </w:r>
          </w:p>
        </w:tc>
      </w:tr>
      <w:tr w:rsidR="000B740C" w:rsidRPr="00B138F3" w14:paraId="0CD9F2A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F66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28418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365D04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3E22C"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389C88"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0B740C" w:rsidRPr="00B138F3" w14:paraId="2D7127C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E19F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9775F98" w14:textId="77777777" w:rsidR="000B740C" w:rsidRPr="00B138F3" w:rsidRDefault="000B740C" w:rsidP="00EE37AA">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39B008B"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A26C"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13DF79"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0B740C" w:rsidRPr="00B138F3" w14:paraId="5D7E056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0033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5738FB" w14:textId="77777777" w:rsidR="000B740C" w:rsidRPr="00B138F3" w:rsidRDefault="000B740C" w:rsidP="00EE37AA">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31C84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D367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24804C6D" w14:textId="77777777" w:rsidR="000B740C" w:rsidRPr="00B138F3" w:rsidRDefault="000B740C" w:rsidP="00EE37AA">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00C47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B740C" w:rsidRPr="00B138F3" w14:paraId="1361BAA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7FFB"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B791EE" w14:textId="77777777" w:rsidR="000B740C" w:rsidRPr="00B138F3" w:rsidRDefault="000B740C" w:rsidP="00EE37AA">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96637D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83D65"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4CD817D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169BBF"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3B84D9F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2E22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EAB63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65CC009"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FD643"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0B9CA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B97D50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3D1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F6277F"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955F71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54A4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7A2E8716"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015146"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16CCB83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3FC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1FC3F9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51F267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2A08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A649D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6AB5C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0B03DE0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3C17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EE0CD03"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125D86F"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ED0D3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1FD5CF"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5A4B35"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7C613A9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9D87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DA0FA0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A3F6D8"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4418753"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30F1403D"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3A29C5"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0B740C" w:rsidRPr="00B138F3" w14:paraId="5400485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18C65"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143DAED"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332A6F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B344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527C7C"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7E8D5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0B740C" w:rsidRPr="00B138F3" w14:paraId="7E75677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36136"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150BEB"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976EBCC"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0B82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7E51E6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CC7A1C"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34BD8A3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E9A7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048B27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F2E348"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06248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B389E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1E605B91"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BC45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F57C9B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E3683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12EC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040BDE9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65E71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65EC4DC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5923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E6CE7F"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8CD6D8"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B0E48"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12FFDD1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CD080DB"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0B740C" w:rsidRPr="00B138F3" w14:paraId="2BFBA2B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11E8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AC898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924657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48DB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ACEAF3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2531F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0B740C" w:rsidRPr="00B138F3" w14:paraId="7780A05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EC86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97A396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0F8401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F83E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331A3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2C9BEF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421F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9E6E999"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C84A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98B348"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22C418"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23572D1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0A37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37BBE8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D48567F"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B14BC"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4EC75EE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1902E9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4C173AF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8CE73" w14:textId="77777777" w:rsidR="000B740C" w:rsidRPr="00B138F3" w:rsidDel="0010680B" w:rsidRDefault="000B740C" w:rsidP="00EE37AA">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C4F37B"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BDB07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8A072" w14:textId="77777777" w:rsidR="000B740C" w:rsidRPr="00B138F3" w:rsidRDefault="000B740C" w:rsidP="00EE37AA">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4A02AFA" w14:textId="77777777" w:rsidR="000B740C" w:rsidRPr="00B138F3" w:rsidRDefault="000B740C" w:rsidP="00EE37AA">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7F9D926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078F7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0B740C" w:rsidRPr="00B138F3" w14:paraId="4FE208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E102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1FEED75"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BE85EF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F41A8"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D6987B"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9A4875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E8FA95"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3FEBD75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EF0AC"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43B4AD"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677218B"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EC363"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0FAA8A6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8C584D"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F24555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0B740C" w:rsidRPr="00B138F3" w14:paraId="5DF37C9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A09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A6A953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EB99C8"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73A9D"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10724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0FCCE16" w14:textId="77777777" w:rsidR="000B740C" w:rsidRPr="00B138F3" w:rsidRDefault="000B740C" w:rsidP="00EE37AA">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ACF9F"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B7BF85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0B740C" w:rsidRPr="00B138F3" w14:paraId="0168938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0B73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3811EC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85BC4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52533"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8C0BF7D"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7EED75"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0B740C" w:rsidRPr="00B138F3" w14:paraId="362F38D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126DF"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CF7A6"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065A15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A61F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BDFE5B"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2D39B9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B03A71F"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0B740C" w:rsidRPr="00B138F3" w14:paraId="5729099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53FA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8749BF"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25160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CBDFB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18516384"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638D1B" w14:textId="77777777" w:rsidR="000B740C" w:rsidRPr="00B138F3" w:rsidRDefault="000B740C" w:rsidP="00EE37AA">
            <w:pPr>
              <w:widowControl w:val="0"/>
              <w:jc w:val="center"/>
              <w:rPr>
                <w:rFonts w:ascii="GHEA Grapalat" w:hAnsi="GHEA Grapalat"/>
                <w:sz w:val="18"/>
                <w:szCs w:val="18"/>
              </w:rPr>
            </w:pPr>
          </w:p>
        </w:tc>
      </w:tr>
      <w:tr w:rsidR="000B740C" w:rsidRPr="00B138F3" w14:paraId="35901BA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1DC5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14DEFEF"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5FA7BD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EB789"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4383CBF9"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34FB0E" w14:textId="77777777" w:rsidR="000B740C" w:rsidRPr="00B138F3" w:rsidRDefault="000B740C" w:rsidP="00EE37AA">
            <w:pPr>
              <w:widowControl w:val="0"/>
              <w:jc w:val="center"/>
              <w:rPr>
                <w:rFonts w:ascii="GHEA Grapalat" w:hAnsi="GHEA Grapalat"/>
                <w:sz w:val="18"/>
                <w:szCs w:val="18"/>
              </w:rPr>
            </w:pPr>
          </w:p>
        </w:tc>
      </w:tr>
      <w:tr w:rsidR="000B740C" w:rsidRPr="00B138F3" w14:paraId="0A3732A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0DDA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EC36A25"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CBBC45"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029110"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3583DF2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F152B9F" w14:textId="77777777" w:rsidR="000B740C" w:rsidRPr="00B138F3" w:rsidRDefault="000B740C" w:rsidP="00EE37AA">
            <w:pPr>
              <w:widowControl w:val="0"/>
              <w:jc w:val="center"/>
              <w:rPr>
                <w:rFonts w:ascii="GHEA Grapalat" w:hAnsi="GHEA Grapalat"/>
                <w:sz w:val="18"/>
                <w:szCs w:val="18"/>
              </w:rPr>
            </w:pPr>
          </w:p>
        </w:tc>
      </w:tr>
      <w:tr w:rsidR="000B740C" w:rsidRPr="00B138F3" w14:paraId="397172E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FEE5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88459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E3A475"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8CFC2"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2B7023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DDEA48" w14:textId="77777777" w:rsidR="000B740C" w:rsidRPr="00B138F3" w:rsidRDefault="000B740C" w:rsidP="00EE37AA">
            <w:pPr>
              <w:widowControl w:val="0"/>
              <w:jc w:val="center"/>
              <w:rPr>
                <w:rFonts w:ascii="GHEA Grapalat" w:hAnsi="GHEA Grapalat"/>
                <w:sz w:val="18"/>
                <w:szCs w:val="18"/>
              </w:rPr>
            </w:pPr>
          </w:p>
        </w:tc>
      </w:tr>
      <w:tr w:rsidR="000B740C" w:rsidRPr="00B138F3" w14:paraId="53DEEAE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19183"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44822A8"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667F97"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9A7A8"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E1D623"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E0CB2B" w14:textId="77777777" w:rsidR="000B740C" w:rsidRPr="00B138F3" w:rsidRDefault="000B740C" w:rsidP="00EE37AA">
            <w:pPr>
              <w:widowControl w:val="0"/>
              <w:jc w:val="center"/>
              <w:rPr>
                <w:rFonts w:ascii="GHEA Grapalat" w:hAnsi="GHEA Grapalat"/>
                <w:sz w:val="18"/>
                <w:szCs w:val="18"/>
              </w:rPr>
            </w:pPr>
          </w:p>
        </w:tc>
      </w:tr>
      <w:tr w:rsidR="000B740C" w:rsidRPr="00B138F3" w14:paraId="1C3BE63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6F8FD"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EABD8E"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476BA8A"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F24B1"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8F44C9" w14:textId="77777777" w:rsidR="000B740C" w:rsidRPr="00B138F3" w:rsidRDefault="000B740C" w:rsidP="00EE37A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4EAC7C" w14:textId="77777777" w:rsidR="000B740C" w:rsidRPr="00B138F3" w:rsidRDefault="000B740C" w:rsidP="00EE37AA">
            <w:pPr>
              <w:widowControl w:val="0"/>
              <w:jc w:val="center"/>
              <w:rPr>
                <w:rFonts w:ascii="GHEA Grapalat" w:hAnsi="GHEA Grapalat"/>
                <w:sz w:val="18"/>
                <w:szCs w:val="18"/>
              </w:rPr>
            </w:pPr>
          </w:p>
        </w:tc>
      </w:tr>
    </w:tbl>
    <w:p w14:paraId="20807E37" w14:textId="7C6D8533" w:rsidR="000B740C" w:rsidRDefault="000B740C" w:rsidP="00EE37AA">
      <w:pPr>
        <w:widowControl w:val="0"/>
        <w:ind w:firstLine="567"/>
        <w:jc w:val="right"/>
        <w:rPr>
          <w:rFonts w:ascii="GHEA Grapalat" w:hAnsi="GHEA Grapalat"/>
          <w:b/>
        </w:rPr>
      </w:pPr>
    </w:p>
    <w:p w14:paraId="109BDF8E" w14:textId="46DBFEF6" w:rsidR="000B740C" w:rsidRDefault="000B740C" w:rsidP="00EE37AA">
      <w:pPr>
        <w:widowControl w:val="0"/>
        <w:ind w:firstLine="567"/>
        <w:jc w:val="right"/>
        <w:rPr>
          <w:rFonts w:ascii="GHEA Grapalat" w:hAnsi="GHEA Grapalat"/>
          <w:b/>
        </w:rPr>
      </w:pPr>
    </w:p>
    <w:p w14:paraId="00D0FBF0" w14:textId="6C5DCE1F" w:rsidR="000B740C" w:rsidRDefault="000B740C" w:rsidP="00EE37AA">
      <w:pPr>
        <w:widowControl w:val="0"/>
        <w:ind w:firstLine="567"/>
        <w:jc w:val="right"/>
        <w:rPr>
          <w:rFonts w:ascii="GHEA Grapalat" w:hAnsi="GHEA Grapalat"/>
          <w:b/>
        </w:rPr>
      </w:pPr>
    </w:p>
    <w:p w14:paraId="65B97458" w14:textId="16B14DBB" w:rsidR="000B740C" w:rsidRDefault="000B740C" w:rsidP="00EE37AA">
      <w:pPr>
        <w:widowControl w:val="0"/>
        <w:ind w:firstLine="567"/>
        <w:jc w:val="right"/>
        <w:rPr>
          <w:rFonts w:ascii="GHEA Grapalat" w:hAnsi="GHEA Grapalat"/>
          <w:b/>
        </w:rPr>
      </w:pPr>
    </w:p>
    <w:p w14:paraId="2AFFB8C8" w14:textId="2F608CD3" w:rsidR="000B740C" w:rsidRDefault="000B740C" w:rsidP="00EE37AA">
      <w:pPr>
        <w:widowControl w:val="0"/>
        <w:ind w:firstLine="567"/>
        <w:jc w:val="right"/>
        <w:rPr>
          <w:rFonts w:ascii="GHEA Grapalat" w:hAnsi="GHEA Grapalat"/>
          <w:b/>
        </w:rPr>
      </w:pPr>
    </w:p>
    <w:p w14:paraId="26074F06" w14:textId="016F60E4" w:rsidR="000B740C" w:rsidRDefault="000B740C" w:rsidP="00EE37AA">
      <w:pPr>
        <w:widowControl w:val="0"/>
        <w:ind w:firstLine="567"/>
        <w:jc w:val="right"/>
        <w:rPr>
          <w:rFonts w:ascii="GHEA Grapalat" w:hAnsi="GHEA Grapalat"/>
          <w:b/>
        </w:rPr>
      </w:pPr>
    </w:p>
    <w:p w14:paraId="28E4B7C9" w14:textId="696B7342" w:rsidR="000B740C" w:rsidRDefault="000B740C" w:rsidP="00EE37AA">
      <w:pPr>
        <w:widowControl w:val="0"/>
        <w:ind w:firstLine="567"/>
        <w:jc w:val="right"/>
        <w:rPr>
          <w:rFonts w:ascii="GHEA Grapalat" w:hAnsi="GHEA Grapalat"/>
          <w:b/>
        </w:rPr>
      </w:pPr>
    </w:p>
    <w:p w14:paraId="5A319D21" w14:textId="3C65DD98" w:rsidR="000B740C" w:rsidRDefault="000B740C" w:rsidP="00EE37AA">
      <w:pPr>
        <w:widowControl w:val="0"/>
        <w:ind w:firstLine="567"/>
        <w:jc w:val="right"/>
        <w:rPr>
          <w:rFonts w:ascii="GHEA Grapalat" w:hAnsi="GHEA Grapalat"/>
          <w:b/>
        </w:rPr>
      </w:pPr>
    </w:p>
    <w:p w14:paraId="2AF2EB8F" w14:textId="44439089" w:rsidR="000B740C" w:rsidRDefault="000B740C" w:rsidP="00EE37AA">
      <w:pPr>
        <w:widowControl w:val="0"/>
        <w:ind w:firstLine="567"/>
        <w:jc w:val="right"/>
        <w:rPr>
          <w:rFonts w:ascii="GHEA Grapalat" w:hAnsi="GHEA Grapalat"/>
          <w:b/>
        </w:rPr>
      </w:pPr>
    </w:p>
    <w:p w14:paraId="6F0CAB76" w14:textId="541AC9F3" w:rsidR="000B740C" w:rsidRDefault="000B740C" w:rsidP="00EE37AA">
      <w:pPr>
        <w:widowControl w:val="0"/>
        <w:ind w:firstLine="567"/>
        <w:jc w:val="right"/>
        <w:rPr>
          <w:rFonts w:ascii="GHEA Grapalat" w:hAnsi="GHEA Grapalat"/>
          <w:b/>
        </w:rPr>
      </w:pPr>
    </w:p>
    <w:p w14:paraId="22C24153" w14:textId="1150E306" w:rsidR="000B740C" w:rsidRDefault="000B740C" w:rsidP="00EE37AA">
      <w:pPr>
        <w:widowControl w:val="0"/>
        <w:ind w:firstLine="567"/>
        <w:jc w:val="right"/>
        <w:rPr>
          <w:rFonts w:ascii="GHEA Grapalat" w:hAnsi="GHEA Grapalat"/>
          <w:b/>
        </w:rPr>
      </w:pPr>
    </w:p>
    <w:p w14:paraId="672216CC" w14:textId="21D1841A" w:rsidR="000B740C" w:rsidRDefault="000B740C" w:rsidP="00EE37AA">
      <w:pPr>
        <w:widowControl w:val="0"/>
        <w:ind w:firstLine="567"/>
        <w:jc w:val="right"/>
        <w:rPr>
          <w:rFonts w:ascii="GHEA Grapalat" w:hAnsi="GHEA Grapalat"/>
          <w:b/>
        </w:rPr>
      </w:pPr>
    </w:p>
    <w:p w14:paraId="7DC593D0" w14:textId="1FC47F83" w:rsidR="000B740C" w:rsidRDefault="000B740C" w:rsidP="00EE37AA">
      <w:pPr>
        <w:widowControl w:val="0"/>
        <w:ind w:firstLine="567"/>
        <w:jc w:val="right"/>
        <w:rPr>
          <w:rFonts w:ascii="GHEA Grapalat" w:hAnsi="GHEA Grapalat"/>
          <w:b/>
        </w:rPr>
      </w:pPr>
    </w:p>
    <w:p w14:paraId="505C7C43" w14:textId="0717EE9C" w:rsidR="000B740C" w:rsidRDefault="000B740C" w:rsidP="00EE37AA">
      <w:pPr>
        <w:widowControl w:val="0"/>
        <w:ind w:firstLine="567"/>
        <w:jc w:val="right"/>
        <w:rPr>
          <w:rFonts w:ascii="GHEA Grapalat" w:hAnsi="GHEA Grapalat"/>
          <w:b/>
        </w:rPr>
      </w:pPr>
    </w:p>
    <w:p w14:paraId="3C298919" w14:textId="207D674A" w:rsidR="000B740C" w:rsidRDefault="000B740C" w:rsidP="00EE37AA">
      <w:pPr>
        <w:widowControl w:val="0"/>
        <w:ind w:firstLine="567"/>
        <w:jc w:val="right"/>
        <w:rPr>
          <w:rFonts w:ascii="GHEA Grapalat" w:hAnsi="GHEA Grapalat"/>
          <w:b/>
        </w:rPr>
      </w:pPr>
    </w:p>
    <w:p w14:paraId="05F0483F" w14:textId="6E103B80" w:rsidR="000B740C" w:rsidRDefault="000B740C" w:rsidP="00EE37AA">
      <w:pPr>
        <w:widowControl w:val="0"/>
        <w:ind w:firstLine="567"/>
        <w:jc w:val="right"/>
        <w:rPr>
          <w:rFonts w:ascii="GHEA Grapalat" w:hAnsi="GHEA Grapalat"/>
          <w:b/>
        </w:rPr>
      </w:pPr>
    </w:p>
    <w:p w14:paraId="7FC79A8D" w14:textId="77777777" w:rsidR="000B740C" w:rsidRDefault="000B740C" w:rsidP="00EE37AA">
      <w:pPr>
        <w:widowControl w:val="0"/>
        <w:ind w:firstLine="567"/>
        <w:jc w:val="right"/>
        <w:rPr>
          <w:rFonts w:ascii="GHEA Grapalat" w:hAnsi="GHEA Grapalat"/>
          <w:b/>
        </w:rPr>
      </w:pPr>
    </w:p>
    <w:p w14:paraId="787D01AA" w14:textId="15956CED" w:rsidR="00235549" w:rsidRPr="00B138F3" w:rsidRDefault="00235549" w:rsidP="00EE37AA">
      <w:pPr>
        <w:widowControl w:val="0"/>
        <w:ind w:firstLine="567"/>
        <w:jc w:val="right"/>
        <w:rPr>
          <w:rFonts w:ascii="GHEA Grapalat" w:hAnsi="GHEA Grapalat" w:cs="Arial"/>
          <w:b/>
        </w:rPr>
      </w:pPr>
      <w:r w:rsidRPr="00B138F3">
        <w:rPr>
          <w:rFonts w:ascii="GHEA Grapalat" w:hAnsi="GHEA Grapalat"/>
          <w:b/>
        </w:rPr>
        <w:t>Приложение № 5</w:t>
      </w:r>
    </w:p>
    <w:p w14:paraId="6EB5C6EC" w14:textId="40249B9E" w:rsidR="00235549" w:rsidRPr="00B138F3" w:rsidRDefault="00235549" w:rsidP="00EE37AA">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E36FF">
        <w:rPr>
          <w:rFonts w:ascii="GHEA Grapalat" w:hAnsi="GHEA Grapalat"/>
          <w:b/>
          <w:sz w:val="24"/>
          <w:szCs w:val="24"/>
        </w:rPr>
        <w:t>BMAShDzB-</w:t>
      </w:r>
      <w:r w:rsidR="00755398">
        <w:rPr>
          <w:rFonts w:ascii="GHEA Grapalat" w:hAnsi="GHEA Grapalat"/>
          <w:b/>
          <w:sz w:val="24"/>
          <w:szCs w:val="24"/>
        </w:rPr>
        <w:t>25/44</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7"/>
        <w:t>*</w:t>
      </w:r>
    </w:p>
    <w:p w14:paraId="4E9D48CA" w14:textId="77777777" w:rsidR="001005B0" w:rsidRPr="00B138F3" w:rsidRDefault="001005B0" w:rsidP="00EE37AA">
      <w:pPr>
        <w:widowControl w:val="0"/>
        <w:ind w:left="567" w:right="565"/>
        <w:jc w:val="center"/>
        <w:rPr>
          <w:rFonts w:ascii="GHEA Grapalat" w:hAnsi="GHEA Grapalat"/>
          <w:b/>
        </w:rPr>
      </w:pPr>
    </w:p>
    <w:p w14:paraId="02FE4D5F" w14:textId="77777777" w:rsidR="0075061D" w:rsidRPr="00B138F3" w:rsidRDefault="0075061D" w:rsidP="00EE37AA">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EE37AA">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EE37AA">
      <w:pPr>
        <w:widowControl w:val="0"/>
        <w:ind w:left="567" w:right="565"/>
        <w:jc w:val="center"/>
        <w:rPr>
          <w:rFonts w:ascii="GHEA Grapalat" w:hAnsi="GHEA Grapalat"/>
          <w:b/>
        </w:rPr>
      </w:pPr>
    </w:p>
    <w:p w14:paraId="7B35EF57" w14:textId="77777777" w:rsidR="005B3A59" w:rsidRPr="00B138F3" w:rsidRDefault="005B3A59" w:rsidP="00EE37A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EE37AA">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EE37AA">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EE37AA">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EE37AA">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EE37AA">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EE37AA">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EE37AA">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EE37A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EE37AA">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EE37A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EE37A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EE37A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EE37A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EE37AA">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E37AA">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E37AA">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EE37AA">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w:t>
      </w:r>
      <w:r w:rsidRPr="00F00F71">
        <w:rPr>
          <w:rFonts w:ascii="GHEA Grapalat" w:eastAsiaTheme="minorHAnsi" w:hAnsi="GHEA Grapalat" w:cstheme="minorBidi"/>
        </w:rPr>
        <w:lastRenderedPageBreak/>
        <w:t xml:space="preserve">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EE37AA">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EE37A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EE37AA">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EE37AA">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EE37A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EE37AA">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EE37AA">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EE37AA">
      <w:pPr>
        <w:widowControl w:val="0"/>
        <w:jc w:val="right"/>
        <w:rPr>
          <w:rFonts w:ascii="GHEA Grapalat" w:hAnsi="GHEA Grapalat"/>
          <w:i/>
        </w:rPr>
      </w:pPr>
    </w:p>
    <w:p w14:paraId="4F06D088" w14:textId="77777777" w:rsidR="00F331AD" w:rsidRPr="002A4554" w:rsidRDefault="00F331AD" w:rsidP="00EE37AA">
      <w:pPr>
        <w:widowControl w:val="0"/>
        <w:jc w:val="right"/>
        <w:rPr>
          <w:rFonts w:ascii="GHEA Grapalat" w:hAnsi="GHEA Grapalat"/>
          <w:i/>
        </w:rPr>
      </w:pPr>
    </w:p>
    <w:p w14:paraId="537ADB47" w14:textId="77777777" w:rsidR="00F331AD" w:rsidRPr="002A4554" w:rsidRDefault="00F331AD" w:rsidP="00EE37AA">
      <w:pPr>
        <w:widowControl w:val="0"/>
        <w:jc w:val="right"/>
        <w:rPr>
          <w:rFonts w:ascii="GHEA Grapalat" w:hAnsi="GHEA Grapalat"/>
          <w:i/>
        </w:rPr>
      </w:pPr>
    </w:p>
    <w:p w14:paraId="53CA6C92" w14:textId="77777777" w:rsidR="00E93F76" w:rsidRPr="00B138F3" w:rsidRDefault="00E93F76" w:rsidP="00EE37AA">
      <w:pPr>
        <w:widowControl w:val="0"/>
        <w:jc w:val="right"/>
        <w:rPr>
          <w:rFonts w:ascii="GHEA Grapalat" w:hAnsi="GHEA Grapalat" w:cs="GHEA Grapalat"/>
          <w:i/>
        </w:rPr>
      </w:pPr>
      <w:r w:rsidRPr="00B138F3">
        <w:rPr>
          <w:rFonts w:ascii="GHEA Grapalat" w:hAnsi="GHEA Grapalat"/>
          <w:i/>
        </w:rPr>
        <w:t>Приложение № 5.1</w:t>
      </w:r>
    </w:p>
    <w:p w14:paraId="17B3F89B" w14:textId="6C8BC894" w:rsidR="00E93F76" w:rsidRPr="00B138F3" w:rsidRDefault="00E93F76" w:rsidP="00EE37AA">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r>
      <w:r w:rsidRPr="00B138F3">
        <w:rPr>
          <w:rFonts w:ascii="GHEA Grapalat" w:hAnsi="GHEA Grapalat"/>
          <w:i/>
        </w:rPr>
        <w:lastRenderedPageBreak/>
        <w:t>под кодом "</w:t>
      </w:r>
      <w:r>
        <w:rPr>
          <w:rFonts w:ascii="GHEA Grapalat" w:hAnsi="GHEA Grapalat"/>
          <w:i/>
        </w:rPr>
        <w:t>EQ-BMAShDzB-</w:t>
      </w:r>
      <w:r w:rsidR="00755398">
        <w:rPr>
          <w:rFonts w:ascii="GHEA Grapalat" w:hAnsi="GHEA Grapalat"/>
          <w:i/>
        </w:rPr>
        <w:t>25/44</w:t>
      </w:r>
      <w:r w:rsidRPr="00B138F3">
        <w:rPr>
          <w:rFonts w:ascii="GHEA Grapalat" w:hAnsi="GHEA Grapalat"/>
          <w:i/>
        </w:rPr>
        <w:t>"</w:t>
      </w:r>
      <w:r w:rsidRPr="00B138F3">
        <w:rPr>
          <w:rStyle w:val="FootnoteReference"/>
          <w:rFonts w:ascii="GHEA Grapalat" w:hAnsi="GHEA Grapalat"/>
          <w:i/>
        </w:rPr>
        <w:footnoteReference w:customMarkFollows="1" w:id="28"/>
        <w:t>*</w:t>
      </w:r>
    </w:p>
    <w:p w14:paraId="6E55046F" w14:textId="77777777" w:rsidR="00E93F76" w:rsidRPr="002A4554" w:rsidRDefault="00E93F76" w:rsidP="00EE37AA">
      <w:pPr>
        <w:widowControl w:val="0"/>
        <w:jc w:val="center"/>
        <w:rPr>
          <w:rFonts w:ascii="GHEA Grapalat" w:hAnsi="GHEA Grapalat"/>
          <w:b/>
        </w:rPr>
      </w:pPr>
    </w:p>
    <w:p w14:paraId="4E980405" w14:textId="77777777" w:rsidR="00E93F76" w:rsidRPr="00B138F3" w:rsidRDefault="00E93F76" w:rsidP="00EE37AA">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8DF0AA9" w14:textId="77777777" w:rsidR="00E93F76" w:rsidRPr="00B138F3" w:rsidRDefault="00E93F76" w:rsidP="00EE37AA">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93F76" w:rsidRPr="00B138F3" w14:paraId="52BF37C5" w14:textId="77777777" w:rsidTr="00CD796B">
        <w:tc>
          <w:tcPr>
            <w:tcW w:w="4786" w:type="dxa"/>
          </w:tcPr>
          <w:p w14:paraId="5FA8BCE0" w14:textId="77777777" w:rsidR="00E93F76" w:rsidRPr="00B138F3" w:rsidRDefault="00E93F76" w:rsidP="00EE37AA">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6762C227" w14:textId="77777777" w:rsidR="00E93F76" w:rsidRPr="00B138F3" w:rsidRDefault="00E93F76" w:rsidP="00EE37AA">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9"/>
              <w:t>**</w:t>
            </w:r>
          </w:p>
        </w:tc>
      </w:tr>
    </w:tbl>
    <w:p w14:paraId="0CCB6619" w14:textId="77777777" w:rsidR="00E93F76" w:rsidRPr="00B138F3" w:rsidRDefault="00E93F76" w:rsidP="00EE37AA">
      <w:pPr>
        <w:widowControl w:val="0"/>
        <w:rPr>
          <w:rFonts w:ascii="GHEA Grapalat" w:hAnsi="GHEA Grapalat" w:cs="GHEA Grapalat"/>
          <w:b/>
        </w:rPr>
      </w:pPr>
    </w:p>
    <w:p w14:paraId="72188547" w14:textId="77777777" w:rsidR="00E93F76" w:rsidRPr="00B138F3" w:rsidRDefault="00E93F76" w:rsidP="00EE37AA">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BDD77A" w14:textId="77777777" w:rsidR="00E93F76" w:rsidRPr="00B138F3" w:rsidRDefault="00E93F76" w:rsidP="00EE37AA">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B001F56" w14:textId="77777777" w:rsidR="00E93F76" w:rsidRPr="00B138F3" w:rsidRDefault="00E93F76" w:rsidP="00EE37AA">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EBF130A" w14:textId="77777777" w:rsidR="00E93F76" w:rsidRPr="00B138F3" w:rsidRDefault="00E93F76" w:rsidP="00EE37AA">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34A3694" w14:textId="77777777" w:rsidR="00E93F76" w:rsidRPr="00B138F3" w:rsidRDefault="00E93F76" w:rsidP="00EE37AA">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1CC4B4" w14:textId="77777777" w:rsidR="00E93F76" w:rsidRPr="00572A57" w:rsidRDefault="00E93F76" w:rsidP="00EE37AA">
      <w:pPr>
        <w:widowControl w:val="0"/>
        <w:jc w:val="center"/>
        <w:rPr>
          <w:rFonts w:ascii="GHEA Grapalat" w:hAnsi="GHEA Grapalat"/>
          <w:b/>
        </w:rPr>
      </w:pPr>
    </w:p>
    <w:p w14:paraId="47B2E776" w14:textId="77777777" w:rsidR="00E93F76" w:rsidRPr="00B138F3" w:rsidRDefault="00E93F76" w:rsidP="00EE37AA">
      <w:pPr>
        <w:widowControl w:val="0"/>
        <w:jc w:val="center"/>
        <w:rPr>
          <w:rFonts w:ascii="GHEA Grapalat" w:hAnsi="GHEA Grapalat" w:cs="GHEA Grapalat"/>
          <w:b/>
          <w:bCs/>
        </w:rPr>
      </w:pPr>
      <w:r w:rsidRPr="00B138F3">
        <w:rPr>
          <w:rFonts w:ascii="GHEA Grapalat" w:hAnsi="GHEA Grapalat"/>
          <w:b/>
        </w:rPr>
        <w:t>1. Предмет соглашения</w:t>
      </w:r>
    </w:p>
    <w:p w14:paraId="35666AF1" w14:textId="77777777" w:rsidR="00E93F76" w:rsidRPr="00B138F3" w:rsidRDefault="00E93F76" w:rsidP="00EE37AA">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5217306" w14:textId="77777777" w:rsidR="00E93F76" w:rsidRPr="00B138F3" w:rsidRDefault="00E93F76" w:rsidP="00EE37AA">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F466DFE" w14:textId="77777777" w:rsidR="00E93F76" w:rsidRPr="00B138F3" w:rsidRDefault="00E93F76" w:rsidP="00EE37AA">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BF687AF" w14:textId="77777777" w:rsidR="00E93F76" w:rsidRPr="00B138F3" w:rsidRDefault="00E93F76" w:rsidP="00EE37AA">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2BC01952"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39822FA"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828F88"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C955E1"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3F09425"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F702F93"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DDDF5F8"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w:t>
      </w:r>
      <w:r w:rsidRPr="00B138F3">
        <w:rPr>
          <w:rFonts w:ascii="GHEA Grapalat" w:hAnsi="GHEA Grapalat"/>
        </w:rPr>
        <w:lastRenderedPageBreak/>
        <w:t xml:space="preserve">и осуществляемые Банком-плательщиком действия для обеспечения исполнения Требования. </w:t>
      </w:r>
    </w:p>
    <w:p w14:paraId="6731DD38"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009B09"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48A579"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F0100E0"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48B7D1F"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64BEFBF" w14:textId="77777777" w:rsidR="00E93F76" w:rsidRPr="00572A57" w:rsidRDefault="00E93F76" w:rsidP="00EE37AA">
      <w:pPr>
        <w:widowControl w:val="0"/>
        <w:jc w:val="center"/>
        <w:rPr>
          <w:rFonts w:ascii="GHEA Grapalat" w:hAnsi="GHEA Grapalat"/>
          <w:b/>
        </w:rPr>
      </w:pPr>
    </w:p>
    <w:p w14:paraId="1A3931EE" w14:textId="77777777" w:rsidR="00E93F76" w:rsidRPr="00572A57" w:rsidRDefault="00E93F76" w:rsidP="00EE37AA">
      <w:pPr>
        <w:widowControl w:val="0"/>
        <w:jc w:val="center"/>
        <w:rPr>
          <w:rFonts w:ascii="GHEA Grapalat" w:hAnsi="GHEA Grapalat"/>
          <w:b/>
        </w:rPr>
      </w:pPr>
    </w:p>
    <w:p w14:paraId="1F3D2C23" w14:textId="77777777" w:rsidR="00E93F76" w:rsidRPr="00572A57" w:rsidRDefault="00E93F76" w:rsidP="00EE37AA">
      <w:pPr>
        <w:widowControl w:val="0"/>
        <w:jc w:val="center"/>
        <w:rPr>
          <w:rFonts w:ascii="GHEA Grapalat" w:hAnsi="GHEA Grapalat"/>
          <w:b/>
        </w:rPr>
      </w:pPr>
      <w:r w:rsidRPr="00B138F3">
        <w:rPr>
          <w:rFonts w:ascii="GHEA Grapalat" w:hAnsi="GHEA Grapalat"/>
          <w:b/>
        </w:rPr>
        <w:t>2. Иные условия</w:t>
      </w:r>
    </w:p>
    <w:p w14:paraId="08D308CB" w14:textId="77777777" w:rsidR="00E93F76" w:rsidRPr="00572A57" w:rsidRDefault="00E93F76" w:rsidP="00EE37AA">
      <w:pPr>
        <w:widowControl w:val="0"/>
        <w:jc w:val="center"/>
        <w:rPr>
          <w:rFonts w:ascii="GHEA Grapalat" w:hAnsi="GHEA Grapalat" w:cs="GHEA Grapalat"/>
          <w:b/>
          <w:bCs/>
        </w:rPr>
      </w:pPr>
    </w:p>
    <w:p w14:paraId="23051190" w14:textId="77777777" w:rsidR="00E93F76" w:rsidRPr="00B138F3" w:rsidRDefault="00E93F76" w:rsidP="00EE37AA">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47F9589" w14:textId="77777777" w:rsidR="00E93F76" w:rsidRPr="002A4554" w:rsidRDefault="00E93F76" w:rsidP="00EE37AA">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D986289" w14:textId="77777777" w:rsidR="00E93F76" w:rsidRPr="00B138F3"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A0923B2" w14:textId="77777777" w:rsidR="00E93F76" w:rsidRPr="00B138F3" w:rsidDel="00A13215" w:rsidRDefault="00E93F76" w:rsidP="00EE37AA">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AB3C4E" w14:textId="77777777" w:rsidR="00E93F76" w:rsidRPr="00B138F3" w:rsidRDefault="00E93F76" w:rsidP="00EE37AA">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335519A" w14:textId="77777777" w:rsidR="00E93F76" w:rsidRPr="00B138F3" w:rsidRDefault="00E93F76" w:rsidP="00EE37AA">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F8875E9" w14:textId="77777777" w:rsidR="00E93F76" w:rsidRPr="00B138F3" w:rsidRDefault="00E93F76" w:rsidP="00EE37AA">
      <w:pPr>
        <w:widowControl w:val="0"/>
        <w:jc w:val="both"/>
        <w:rPr>
          <w:rFonts w:ascii="GHEA Grapalat" w:hAnsi="GHEA Grapalat"/>
        </w:rPr>
      </w:pPr>
      <w:r w:rsidRPr="00B138F3">
        <w:rPr>
          <w:rFonts w:ascii="GHEA Grapalat" w:hAnsi="GHEA Grapalat"/>
        </w:rPr>
        <w:t>_______________________________________</w:t>
      </w:r>
    </w:p>
    <w:p w14:paraId="012033E1" w14:textId="77777777" w:rsidR="00E93F76" w:rsidRPr="00B138F3" w:rsidRDefault="00E93F76" w:rsidP="00EE37AA">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компании</w:t>
      </w:r>
    </w:p>
    <w:p w14:paraId="4B72F61C" w14:textId="77777777" w:rsidR="00E93F76" w:rsidRPr="00B138F3" w:rsidRDefault="00E93F76" w:rsidP="00EE37AA">
      <w:pPr>
        <w:widowControl w:val="0"/>
        <w:jc w:val="both"/>
        <w:rPr>
          <w:rFonts w:ascii="GHEA Grapalat" w:hAnsi="GHEA Grapalat"/>
        </w:rPr>
      </w:pPr>
      <w:r w:rsidRPr="00B138F3">
        <w:rPr>
          <w:rFonts w:ascii="GHEA Grapalat" w:hAnsi="GHEA Grapalat"/>
        </w:rPr>
        <w:t>_______________________________________</w:t>
      </w:r>
    </w:p>
    <w:p w14:paraId="145872EE" w14:textId="77777777" w:rsidR="00E93F76" w:rsidRPr="00B138F3" w:rsidRDefault="00E93F76" w:rsidP="00EE37AA">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203DE2D7" w14:textId="77777777" w:rsidR="00E93F76" w:rsidRPr="00B138F3" w:rsidRDefault="00E93F76" w:rsidP="00EE37AA">
      <w:pPr>
        <w:widowControl w:val="0"/>
        <w:jc w:val="both"/>
        <w:rPr>
          <w:rFonts w:ascii="GHEA Grapalat" w:hAnsi="GHEA Grapalat"/>
        </w:rPr>
      </w:pPr>
      <w:r w:rsidRPr="00B138F3">
        <w:rPr>
          <w:rFonts w:ascii="GHEA Grapalat" w:hAnsi="GHEA Grapalat"/>
        </w:rPr>
        <w:t>_______________________________________</w:t>
      </w:r>
    </w:p>
    <w:p w14:paraId="0134056F" w14:textId="77777777" w:rsidR="00E93F76" w:rsidRPr="00B138F3" w:rsidRDefault="00E93F76" w:rsidP="00EE37AA">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3C1370F" w14:textId="77777777" w:rsidR="00E93F76" w:rsidRPr="00B138F3" w:rsidRDefault="00E93F76" w:rsidP="00EE37AA">
      <w:pPr>
        <w:widowControl w:val="0"/>
        <w:jc w:val="both"/>
        <w:rPr>
          <w:rFonts w:ascii="GHEA Grapalat" w:hAnsi="GHEA Grapalat"/>
        </w:rPr>
      </w:pPr>
      <w:r w:rsidRPr="00B138F3">
        <w:rPr>
          <w:rFonts w:ascii="GHEA Grapalat" w:hAnsi="GHEA Grapalat"/>
        </w:rPr>
        <w:t>_______________________________________</w:t>
      </w:r>
    </w:p>
    <w:p w14:paraId="666A1C14" w14:textId="77777777" w:rsidR="00E93F76" w:rsidRPr="00B138F3" w:rsidRDefault="00E93F76" w:rsidP="00EE37AA">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FC42A92" w14:textId="77777777" w:rsidR="00E93F76" w:rsidRPr="00B138F3" w:rsidRDefault="00E93F76" w:rsidP="00EE37AA">
      <w:pPr>
        <w:widowControl w:val="0"/>
        <w:jc w:val="both"/>
        <w:rPr>
          <w:rFonts w:ascii="GHEA Grapalat" w:hAnsi="GHEA Grapalat"/>
        </w:rPr>
      </w:pPr>
      <w:r w:rsidRPr="00B138F3">
        <w:rPr>
          <w:rFonts w:ascii="GHEA Grapalat" w:hAnsi="GHEA Grapalat"/>
        </w:rPr>
        <w:t>_______________________________________</w:t>
      </w:r>
    </w:p>
    <w:p w14:paraId="73A1EDD1" w14:textId="77777777" w:rsidR="00E93F76" w:rsidRPr="00B138F3" w:rsidRDefault="00E93F76" w:rsidP="00EE37AA">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62D4F68" w14:textId="77777777" w:rsidR="00E93F76" w:rsidRPr="00B138F3" w:rsidRDefault="00E93F76" w:rsidP="00EE37AA">
      <w:pPr>
        <w:widowControl w:val="0"/>
        <w:jc w:val="both"/>
        <w:rPr>
          <w:rFonts w:ascii="GHEA Grapalat" w:hAnsi="GHEA Grapalat"/>
        </w:rPr>
      </w:pPr>
      <w:r w:rsidRPr="00B138F3">
        <w:rPr>
          <w:rFonts w:ascii="GHEA Grapalat" w:hAnsi="GHEA Grapalat"/>
        </w:rPr>
        <w:t>_______________________________________</w:t>
      </w:r>
    </w:p>
    <w:p w14:paraId="334C1296" w14:textId="77777777" w:rsidR="00E93F76" w:rsidRPr="00B138F3" w:rsidRDefault="00E93F76" w:rsidP="00EE37AA">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871DB1D" w14:textId="77777777" w:rsidR="00E93F76" w:rsidRPr="00B138F3" w:rsidRDefault="00E93F76" w:rsidP="00EE37AA">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E93F76" w:rsidRPr="00B138F3" w14:paraId="0CF8155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F9A1D" w14:textId="77777777" w:rsidR="00E93F76" w:rsidRPr="00B138F3" w:rsidRDefault="00E93F76" w:rsidP="00EE37AA">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93F76" w:rsidRPr="00B138F3" w14:paraId="25DAD83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6828B" w14:textId="77777777" w:rsidR="00E93F76" w:rsidRPr="00B138F3" w:rsidRDefault="00E93F76" w:rsidP="00EE37AA">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93F76" w:rsidRPr="00B138F3" w14:paraId="154387E8"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5F8B8" w14:textId="77777777" w:rsidR="00E93F76" w:rsidRPr="00B138F3" w:rsidRDefault="00E93F76" w:rsidP="00EE37AA">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93F76" w:rsidRPr="00B138F3" w14:paraId="5031B693"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199AF"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E93F76" w:rsidRPr="00B138F3" w14:paraId="193A3770"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603BD"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93F76" w:rsidRPr="00B138F3" w14:paraId="2AA073FB"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D8BFE"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93F76" w:rsidRPr="00B138F3" w14:paraId="2EE677C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E1C74"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93F76" w:rsidRPr="00B138F3" w14:paraId="22CEC6E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E5E91"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93F76" w:rsidRPr="00B138F3" w14:paraId="19B6B27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07649"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93F76" w:rsidRPr="00B138F3" w14:paraId="70564016"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9B1CA"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3F76" w:rsidRPr="00B138F3" w14:paraId="7B1AF919"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848D"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93F76" w:rsidRPr="00B138F3" w14:paraId="46447DC9"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D33927"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93F76" w:rsidRPr="00B138F3" w14:paraId="59B1A634"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A6215"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93F76" w:rsidRPr="00B138F3" w14:paraId="73DDF58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20C49"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93F76" w:rsidRPr="00B138F3" w14:paraId="60E0E68B"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03D6B"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93F76" w:rsidRPr="00B138F3" w14:paraId="2E88F30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956F0"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93F76" w:rsidRPr="00B138F3" w14:paraId="4DE3D143"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F4195"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E93F76" w:rsidRPr="00B138F3" w14:paraId="20AAC069"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37DFD2E7"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93F76" w:rsidRPr="00B138F3" w14:paraId="25BD762A"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4437A" w14:textId="77777777" w:rsidR="00E93F76" w:rsidRPr="00B138F3" w:rsidRDefault="00E93F76" w:rsidP="00EE37AA">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93F76" w:rsidRPr="00B138F3" w14:paraId="51A2677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AF0BD" w14:textId="77777777" w:rsidR="00E93F76" w:rsidRPr="00B138F3" w:rsidRDefault="00E93F76" w:rsidP="00EE37AA">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93F76" w:rsidRPr="00B138F3" w14:paraId="289C3D57"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E67195D" w14:textId="77777777" w:rsidR="00E93F76" w:rsidRPr="00B138F3" w:rsidRDefault="00E93F76" w:rsidP="00EE37AA">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44F148" w14:textId="77777777" w:rsidR="00E93F76" w:rsidRPr="00B138F3" w:rsidRDefault="00E93F76" w:rsidP="00EE37AA">
            <w:pPr>
              <w:widowControl w:val="0"/>
              <w:rPr>
                <w:rFonts w:ascii="GHEA Grapalat" w:hAnsi="GHEA Grapalat" w:cs="Sylfaen"/>
              </w:rPr>
            </w:pPr>
          </w:p>
          <w:p w14:paraId="53E93198" w14:textId="77777777" w:rsidR="00E93F76" w:rsidRPr="00B138F3" w:rsidRDefault="00E93F76" w:rsidP="00EE37AA">
            <w:pPr>
              <w:widowControl w:val="0"/>
              <w:jc w:val="right"/>
              <w:rPr>
                <w:rFonts w:ascii="GHEA Grapalat" w:hAnsi="GHEA Grapalat" w:cs="Tahoma"/>
              </w:rPr>
            </w:pPr>
            <w:r w:rsidRPr="00B138F3">
              <w:rPr>
                <w:rFonts w:ascii="GHEA Grapalat" w:hAnsi="GHEA Grapalat"/>
              </w:rPr>
              <w:t>/____________________/</w:t>
            </w:r>
          </w:p>
          <w:p w14:paraId="34207746" w14:textId="77777777" w:rsidR="00E93F76" w:rsidRPr="00B138F3" w:rsidRDefault="00E93F76" w:rsidP="00EE37AA">
            <w:pPr>
              <w:widowControl w:val="0"/>
              <w:rPr>
                <w:rFonts w:ascii="GHEA Grapalat" w:hAnsi="GHEA Grapalat" w:cs="Sylfaen"/>
              </w:rPr>
            </w:pPr>
          </w:p>
          <w:p w14:paraId="5C8C9736" w14:textId="77777777" w:rsidR="00E93F76" w:rsidRPr="00B138F3" w:rsidRDefault="00E93F76" w:rsidP="00EE37AA">
            <w:pPr>
              <w:widowControl w:val="0"/>
              <w:jc w:val="right"/>
              <w:rPr>
                <w:rFonts w:ascii="GHEA Grapalat" w:hAnsi="GHEA Grapalat" w:cs="Sylfaen"/>
              </w:rPr>
            </w:pPr>
            <w:r w:rsidRPr="00B138F3">
              <w:rPr>
                <w:rFonts w:ascii="GHEA Grapalat" w:hAnsi="GHEA Grapalat"/>
              </w:rPr>
              <w:t>/____________________/</w:t>
            </w:r>
          </w:p>
          <w:p w14:paraId="1891EA35" w14:textId="77777777" w:rsidR="00E93F76" w:rsidRPr="00B138F3" w:rsidRDefault="00E93F76" w:rsidP="00EE37AA">
            <w:pPr>
              <w:widowControl w:val="0"/>
              <w:rPr>
                <w:rFonts w:ascii="GHEA Grapalat" w:hAnsi="GHEA Grapalat" w:cs="Sylfaen"/>
              </w:rPr>
            </w:pPr>
          </w:p>
          <w:p w14:paraId="30D2A2D6" w14:textId="77777777" w:rsidR="00E93F76" w:rsidRPr="00B138F3" w:rsidRDefault="00E93F76" w:rsidP="00EE37AA">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1BBDAC55" w14:textId="77777777" w:rsidR="00E93F76" w:rsidRPr="00B138F3" w:rsidRDefault="00E93F76" w:rsidP="00EE37AA">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56890262" w14:textId="77777777" w:rsidR="00E93F76" w:rsidRPr="00B138F3" w:rsidRDefault="00E93F76" w:rsidP="00EE37AA">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2D4AB5" w14:textId="77777777" w:rsidR="00E93F76" w:rsidRPr="00B138F3" w:rsidRDefault="00E93F76" w:rsidP="00EE37AA">
            <w:pPr>
              <w:widowControl w:val="0"/>
              <w:rPr>
                <w:rFonts w:ascii="GHEA Grapalat" w:hAnsi="GHEA Grapalat" w:cs="Sylfaen"/>
              </w:rPr>
            </w:pPr>
          </w:p>
          <w:p w14:paraId="2197EB2E" w14:textId="77777777" w:rsidR="00E93F76" w:rsidRPr="00B138F3" w:rsidRDefault="00E93F76" w:rsidP="00EE37AA">
            <w:pPr>
              <w:widowControl w:val="0"/>
              <w:jc w:val="right"/>
              <w:rPr>
                <w:rFonts w:ascii="GHEA Grapalat" w:hAnsi="GHEA Grapalat" w:cs="Sylfaen"/>
              </w:rPr>
            </w:pPr>
            <w:r w:rsidRPr="00B138F3">
              <w:rPr>
                <w:rFonts w:ascii="GHEA Grapalat" w:hAnsi="GHEA Grapalat"/>
              </w:rPr>
              <w:t>/____________________/</w:t>
            </w:r>
          </w:p>
          <w:p w14:paraId="5C260CFD" w14:textId="77777777" w:rsidR="00E93F76" w:rsidRPr="00B138F3" w:rsidRDefault="00E93F76" w:rsidP="00EE37AA">
            <w:pPr>
              <w:widowControl w:val="0"/>
              <w:jc w:val="right"/>
              <w:rPr>
                <w:rFonts w:ascii="GHEA Grapalat" w:hAnsi="GHEA Grapalat" w:cs="Tahoma"/>
              </w:rPr>
            </w:pPr>
          </w:p>
          <w:p w14:paraId="3ACD387A" w14:textId="77777777" w:rsidR="00E93F76" w:rsidRPr="00B138F3" w:rsidRDefault="00E93F76" w:rsidP="00EE37AA">
            <w:pPr>
              <w:widowControl w:val="0"/>
              <w:jc w:val="right"/>
              <w:rPr>
                <w:rFonts w:ascii="GHEA Grapalat" w:hAnsi="GHEA Grapalat" w:cs="Sylfaen"/>
              </w:rPr>
            </w:pPr>
            <w:r w:rsidRPr="00B138F3">
              <w:rPr>
                <w:rFonts w:ascii="GHEA Grapalat" w:hAnsi="GHEA Grapalat"/>
              </w:rPr>
              <w:t>/____________________/</w:t>
            </w:r>
          </w:p>
          <w:p w14:paraId="6DFC6FBE" w14:textId="77777777" w:rsidR="00E93F76" w:rsidRPr="00B138F3" w:rsidRDefault="00E93F76" w:rsidP="00EE37AA">
            <w:pPr>
              <w:widowControl w:val="0"/>
              <w:rPr>
                <w:rFonts w:ascii="GHEA Grapalat" w:hAnsi="GHEA Grapalat" w:cs="Sylfaen"/>
              </w:rPr>
            </w:pPr>
          </w:p>
          <w:p w14:paraId="0857BA8C" w14:textId="77777777" w:rsidR="00E93F76" w:rsidRPr="00B138F3" w:rsidRDefault="00E93F76" w:rsidP="00EE37AA">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93F76" w:rsidRPr="00B138F3" w14:paraId="17122601"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0CE9FA17" w14:textId="77777777" w:rsidR="00E93F76" w:rsidRPr="00B138F3" w:rsidRDefault="00E93F76" w:rsidP="00EE37AA">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72C02C6" w14:textId="77777777" w:rsidR="00E93F76" w:rsidRPr="00B138F3" w:rsidRDefault="00E93F76" w:rsidP="00EE37AA">
            <w:pPr>
              <w:widowControl w:val="0"/>
              <w:rPr>
                <w:rFonts w:ascii="GHEA Grapalat" w:hAnsi="GHEA Grapalat"/>
              </w:rPr>
            </w:pPr>
          </w:p>
          <w:p w14:paraId="3E73252B" w14:textId="77777777" w:rsidR="00E93F76" w:rsidRPr="00B138F3" w:rsidRDefault="00E93F76" w:rsidP="00EE37AA">
            <w:pPr>
              <w:widowControl w:val="0"/>
              <w:jc w:val="right"/>
              <w:rPr>
                <w:rFonts w:ascii="GHEA Grapalat" w:hAnsi="GHEA Grapalat" w:cs="Tahoma"/>
              </w:rPr>
            </w:pPr>
            <w:r w:rsidRPr="00B138F3">
              <w:rPr>
                <w:rFonts w:ascii="GHEA Grapalat" w:hAnsi="GHEA Grapalat"/>
              </w:rPr>
              <w:t>/____________________/</w:t>
            </w:r>
          </w:p>
          <w:p w14:paraId="6265C826" w14:textId="77777777" w:rsidR="00E93F76" w:rsidRPr="00B138F3" w:rsidRDefault="00E93F76" w:rsidP="00EE37AA">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C385C" w14:textId="77777777" w:rsidR="00E93F76" w:rsidRPr="00B138F3" w:rsidRDefault="00E93F76" w:rsidP="00EE37AA">
            <w:pPr>
              <w:widowControl w:val="0"/>
              <w:rPr>
                <w:rFonts w:ascii="GHEA Grapalat" w:hAnsi="GHEA Grapalat" w:cs="Tahoma"/>
              </w:rPr>
            </w:pPr>
          </w:p>
          <w:p w14:paraId="50CB2A77" w14:textId="77777777" w:rsidR="00E93F76" w:rsidRPr="00B138F3" w:rsidRDefault="00E93F76" w:rsidP="00EE37AA">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D28F99D" w14:textId="77777777" w:rsidR="00E93F76" w:rsidRPr="00B138F3" w:rsidRDefault="00E93F76" w:rsidP="00EE37AA">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FCC278" w14:textId="77777777" w:rsidR="00E93F76" w:rsidRPr="00B138F3" w:rsidRDefault="00E93F76" w:rsidP="00EE37AA">
            <w:pPr>
              <w:widowControl w:val="0"/>
              <w:rPr>
                <w:rFonts w:ascii="GHEA Grapalat" w:hAnsi="GHEA Grapalat" w:cs="Tahoma"/>
              </w:rPr>
            </w:pPr>
          </w:p>
          <w:p w14:paraId="46BD458B" w14:textId="77777777" w:rsidR="00E93F76" w:rsidRPr="00B138F3" w:rsidRDefault="00E93F76" w:rsidP="00EE37AA">
            <w:pPr>
              <w:widowControl w:val="0"/>
              <w:jc w:val="right"/>
              <w:rPr>
                <w:rFonts w:ascii="GHEA Grapalat" w:hAnsi="GHEA Grapalat" w:cs="Tahoma"/>
              </w:rPr>
            </w:pPr>
            <w:r w:rsidRPr="00B138F3">
              <w:rPr>
                <w:rFonts w:ascii="GHEA Grapalat" w:hAnsi="GHEA Grapalat"/>
              </w:rPr>
              <w:t>/____________________/</w:t>
            </w:r>
          </w:p>
          <w:p w14:paraId="6621B811" w14:textId="77777777" w:rsidR="00E93F76" w:rsidRPr="00B138F3" w:rsidRDefault="00E93F76" w:rsidP="00EE37AA">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69F4476" w14:textId="77777777" w:rsidR="00E93F76" w:rsidRPr="00B138F3" w:rsidRDefault="00E93F76" w:rsidP="00EE37AA">
            <w:pPr>
              <w:widowControl w:val="0"/>
              <w:rPr>
                <w:rFonts w:ascii="GHEA Grapalat" w:hAnsi="GHEA Grapalat" w:cs="Arial"/>
              </w:rPr>
            </w:pPr>
          </w:p>
        </w:tc>
      </w:tr>
      <w:tr w:rsidR="00E93F76" w:rsidRPr="00B138F3" w14:paraId="5F1D578D"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2E48C49D" w14:textId="77777777" w:rsidR="00E93F76" w:rsidRPr="00B138F3" w:rsidRDefault="00E93F76" w:rsidP="00EE37AA">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38AB831E" w14:textId="77777777" w:rsidR="00E93F76" w:rsidRPr="00B138F3" w:rsidRDefault="00E93F76" w:rsidP="00EE37AA">
            <w:pPr>
              <w:widowControl w:val="0"/>
              <w:rPr>
                <w:rFonts w:ascii="GHEA Grapalat" w:hAnsi="GHEA Grapalat" w:cs="Sylfaen"/>
              </w:rPr>
            </w:pPr>
          </w:p>
          <w:p w14:paraId="26D1E5B3" w14:textId="77777777" w:rsidR="00E93F76" w:rsidRPr="00B138F3" w:rsidRDefault="00E93F76" w:rsidP="00EE37AA">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65C8A9" w14:textId="77777777" w:rsidR="00E93F76" w:rsidRPr="00B138F3" w:rsidRDefault="00E93F76" w:rsidP="00EE37AA">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4CFE3EC" w14:textId="77777777" w:rsidR="00E93F76" w:rsidRPr="00B138F3" w:rsidRDefault="00E93F76" w:rsidP="00EE37AA">
            <w:pPr>
              <w:widowControl w:val="0"/>
              <w:rPr>
                <w:rFonts w:ascii="GHEA Grapalat" w:hAnsi="GHEA Grapalat"/>
              </w:rPr>
            </w:pPr>
          </w:p>
          <w:p w14:paraId="5667971F" w14:textId="77777777" w:rsidR="00E93F76" w:rsidRPr="00B138F3" w:rsidRDefault="00E93F76" w:rsidP="00EE37AA">
            <w:pPr>
              <w:widowControl w:val="0"/>
              <w:jc w:val="right"/>
              <w:rPr>
                <w:rFonts w:ascii="GHEA Grapalat" w:hAnsi="GHEA Grapalat" w:cs="Sylfaen"/>
              </w:rPr>
            </w:pPr>
            <w:r w:rsidRPr="00B138F3">
              <w:rPr>
                <w:rFonts w:ascii="GHEA Grapalat" w:hAnsi="GHEA Grapalat"/>
              </w:rPr>
              <w:t>23.в Дата исполнения: "___" ___ 20___г.</w:t>
            </w:r>
          </w:p>
        </w:tc>
      </w:tr>
    </w:tbl>
    <w:p w14:paraId="03B4AD85" w14:textId="77777777" w:rsidR="00E93F76" w:rsidRPr="00B138F3" w:rsidRDefault="00E93F76" w:rsidP="00EE37AA">
      <w:pPr>
        <w:widowControl w:val="0"/>
        <w:jc w:val="center"/>
        <w:rPr>
          <w:rFonts w:ascii="GHEA Grapalat" w:hAnsi="GHEA Grapalat" w:cs="Sylfaen"/>
        </w:rPr>
      </w:pPr>
    </w:p>
    <w:p w14:paraId="45716D01" w14:textId="77777777" w:rsidR="00E93F76" w:rsidRPr="00B138F3" w:rsidRDefault="00E93F76" w:rsidP="00EE37A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6FA737" w14:textId="77777777" w:rsidR="00E93F76" w:rsidRPr="00B138F3" w:rsidRDefault="00E93F76" w:rsidP="00EE37AA">
      <w:pPr>
        <w:rPr>
          <w:rFonts w:ascii="GHEA Grapalat" w:hAnsi="GHEA Grapalat" w:cs="Sylfaen"/>
        </w:rPr>
      </w:pPr>
      <w:r w:rsidRPr="00B138F3">
        <w:rPr>
          <w:rFonts w:ascii="GHEA Grapalat" w:hAnsi="GHEA Grapalat" w:cs="Sylfaen"/>
        </w:rPr>
        <w:br w:type="page"/>
      </w:r>
    </w:p>
    <w:p w14:paraId="756EB960" w14:textId="77777777" w:rsidR="00E93F76" w:rsidRPr="00B138F3" w:rsidRDefault="00E93F76" w:rsidP="00EE37AA">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93F76" w:rsidRPr="00B138F3" w14:paraId="463C5601"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A9442"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DA66F88"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511A026"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039D9CD"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655B07"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961CEF1"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4CE49E"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Сторона,</w:t>
            </w:r>
          </w:p>
          <w:p w14:paraId="78EB5EFB"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A7BE5D"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3EE74D"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93F76" w:rsidRPr="00B138F3" w14:paraId="6197C989"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C46D2"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F5B3B1"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4FB5921"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99719EE"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CAC296" w14:textId="77777777" w:rsidR="00E93F76" w:rsidRPr="00B138F3" w:rsidRDefault="00E93F76" w:rsidP="00EE37AA">
            <w:pPr>
              <w:widowControl w:val="0"/>
              <w:jc w:val="center"/>
              <w:rPr>
                <w:rFonts w:ascii="GHEA Grapalat" w:hAnsi="GHEA Grapalat"/>
                <w:b/>
                <w:sz w:val="18"/>
                <w:szCs w:val="18"/>
              </w:rPr>
            </w:pPr>
            <w:r w:rsidRPr="00B138F3">
              <w:rPr>
                <w:rFonts w:ascii="GHEA Grapalat" w:hAnsi="GHEA Grapalat"/>
                <w:b/>
                <w:sz w:val="18"/>
                <w:szCs w:val="18"/>
              </w:rPr>
              <w:t>5</w:t>
            </w:r>
          </w:p>
        </w:tc>
      </w:tr>
      <w:tr w:rsidR="00E93F76" w:rsidRPr="00B138F3" w14:paraId="344434A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1B6CD5"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2AD59D"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0519E4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21D7B"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A1ABA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93F76" w:rsidRPr="00B138F3" w14:paraId="0D5E9B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51A60"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3F1ACB1" w14:textId="77777777" w:rsidR="00E93F76" w:rsidRPr="00B138F3" w:rsidRDefault="00E93F76" w:rsidP="00EE37AA">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97AD7A4"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FAA82"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2D27D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93F76" w:rsidRPr="00B138F3" w14:paraId="04BA4CE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1BD9B"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F238E3E" w14:textId="77777777" w:rsidR="00E93F76" w:rsidRPr="00B138F3" w:rsidRDefault="00E93F76" w:rsidP="00EE37AA">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14BD70"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4399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6D134A9F" w14:textId="77777777" w:rsidR="00E93F76" w:rsidRPr="00B138F3" w:rsidRDefault="00E93F76" w:rsidP="00EE37AA">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22A901"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93F76" w:rsidRPr="00B138F3" w14:paraId="373F82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F776"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D936221" w14:textId="77777777" w:rsidR="00E93F76" w:rsidRPr="00B138F3" w:rsidRDefault="00E93F76" w:rsidP="00EE37AA">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2853F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B2678"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6A6F925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54E487B"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0008B5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FB68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65A9531"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1A301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40AE0"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11D40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5C9AB4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DED7B"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BC6AF6"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60530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F2B50"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180D4CC5"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146D79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39456C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C7A1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A4A025"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FA07278"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46D4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6F187E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F852F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5EC409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0EF5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67AFCE2"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440B85"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7AC79B"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485A6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C1EE9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500E82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70A92"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8DD467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E57C14"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DD5E93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4261275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301E23"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E93F76" w:rsidRPr="00B138F3" w14:paraId="588597C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6E5E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53F930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2F977E6"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9770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D89538"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E1765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E93F76" w:rsidRPr="00B138F3" w14:paraId="588FA88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CCBF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CA9E2D"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2E21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599B"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AA27390"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383681"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398DBB3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8588"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84F6103"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849892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0826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386BD6"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35A5D5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44251"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480D146"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CE95EF2"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C2EC5"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52CB38F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566B2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7908DA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B8ABB"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C5DD48"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C6F994"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AE95"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687361D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7E7663"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93F76" w:rsidRPr="00B138F3" w14:paraId="436F077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9729C5"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2A25D5"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FA5038"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44724"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89FEE8"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04C10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93F76" w:rsidRPr="00B138F3" w14:paraId="4C9454F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DF763"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C884950"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3714C51"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9997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D236F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E38D9F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B4A8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B75153"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EB791D4"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24018"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419688"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07D2827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F9F0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055448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33FA96"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14820"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4AD8C260"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8A5B30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0B9FBDB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4D8FE" w14:textId="77777777" w:rsidR="00E93F76" w:rsidRPr="00B138F3" w:rsidDel="0010680B" w:rsidRDefault="00E93F76" w:rsidP="00EE37AA">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654B1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FFF4BE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00237" w14:textId="77777777" w:rsidR="00E93F76" w:rsidRPr="00B138F3" w:rsidRDefault="00E93F76" w:rsidP="00EE37AA">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1319FEB" w14:textId="77777777" w:rsidR="00E93F76" w:rsidRPr="00B138F3" w:rsidRDefault="00E93F76" w:rsidP="00EE37AA">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77D0CD1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58D994"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E93F76" w:rsidRPr="00B138F3" w14:paraId="6118753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EAD44"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89C69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D958F1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F2A3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E23570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CCF43B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66CECD"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2694372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50092"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20388C1"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A211E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6C2A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12B78AA5"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64E91F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F428926"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93F76" w:rsidRPr="00B138F3" w14:paraId="24571B9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54796"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680C9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B831E2"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E7EF2"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D38ED92"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BFEC3D8" w14:textId="77777777" w:rsidR="00E93F76" w:rsidRPr="00B138F3" w:rsidRDefault="00E93F76" w:rsidP="00EE37AA">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AC0C16"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E5880E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93F76" w:rsidRPr="00B138F3" w14:paraId="511BDE1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AC793"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A572A11"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5BBF3"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810B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3E672E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AD3F99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93F76" w:rsidRPr="00B138F3" w14:paraId="5FCC040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F5D2"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5F759B8"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D39DF4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7952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F62351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9B7C1D"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8F52653"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93F76" w:rsidRPr="00B138F3" w14:paraId="1E3CD6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49F5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221E264"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F6CD9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B4EE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014F450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188F43" w14:textId="77777777" w:rsidR="00E93F76" w:rsidRPr="00B138F3" w:rsidRDefault="00E93F76" w:rsidP="00EE37AA">
            <w:pPr>
              <w:widowControl w:val="0"/>
              <w:jc w:val="center"/>
              <w:rPr>
                <w:rFonts w:ascii="GHEA Grapalat" w:hAnsi="GHEA Grapalat"/>
                <w:sz w:val="18"/>
                <w:szCs w:val="18"/>
              </w:rPr>
            </w:pPr>
          </w:p>
        </w:tc>
      </w:tr>
      <w:tr w:rsidR="00E93F76" w:rsidRPr="00B138F3" w14:paraId="04E068E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EF9EA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9A677B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4C45E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3A51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7982015B"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7AE644" w14:textId="77777777" w:rsidR="00E93F76" w:rsidRPr="00B138F3" w:rsidRDefault="00E93F76" w:rsidP="00EE37AA">
            <w:pPr>
              <w:widowControl w:val="0"/>
              <w:jc w:val="center"/>
              <w:rPr>
                <w:rFonts w:ascii="GHEA Grapalat" w:hAnsi="GHEA Grapalat"/>
                <w:sz w:val="18"/>
                <w:szCs w:val="18"/>
              </w:rPr>
            </w:pPr>
          </w:p>
        </w:tc>
      </w:tr>
      <w:tr w:rsidR="00E93F76" w:rsidRPr="00B138F3" w14:paraId="0B4464C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4B06C"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A90DE8D"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B68D5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059B67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p w14:paraId="6CBB0944"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E5F5B74" w14:textId="77777777" w:rsidR="00E93F76" w:rsidRPr="00B138F3" w:rsidRDefault="00E93F76" w:rsidP="00EE37AA">
            <w:pPr>
              <w:widowControl w:val="0"/>
              <w:jc w:val="center"/>
              <w:rPr>
                <w:rFonts w:ascii="GHEA Grapalat" w:hAnsi="GHEA Grapalat"/>
                <w:sz w:val="18"/>
                <w:szCs w:val="18"/>
              </w:rPr>
            </w:pPr>
          </w:p>
        </w:tc>
      </w:tr>
      <w:tr w:rsidR="00E93F76" w:rsidRPr="00B138F3" w14:paraId="673E269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A245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0B2055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8839041"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1E98E"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DA99B30"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37FE5" w14:textId="77777777" w:rsidR="00E93F76" w:rsidRPr="00B138F3" w:rsidRDefault="00E93F76" w:rsidP="00EE37AA">
            <w:pPr>
              <w:widowControl w:val="0"/>
              <w:jc w:val="center"/>
              <w:rPr>
                <w:rFonts w:ascii="GHEA Grapalat" w:hAnsi="GHEA Grapalat"/>
                <w:sz w:val="18"/>
                <w:szCs w:val="18"/>
              </w:rPr>
            </w:pPr>
          </w:p>
        </w:tc>
      </w:tr>
      <w:tr w:rsidR="00E93F76" w:rsidRPr="00B138F3" w14:paraId="0C32286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C5E9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A626AB"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63719"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1CB723"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2AA99B4"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D735A7" w14:textId="77777777" w:rsidR="00E93F76" w:rsidRPr="00B138F3" w:rsidRDefault="00E93F76" w:rsidP="00EE37AA">
            <w:pPr>
              <w:widowControl w:val="0"/>
              <w:jc w:val="center"/>
              <w:rPr>
                <w:rFonts w:ascii="GHEA Grapalat" w:hAnsi="GHEA Grapalat"/>
                <w:sz w:val="18"/>
                <w:szCs w:val="18"/>
              </w:rPr>
            </w:pPr>
          </w:p>
        </w:tc>
      </w:tr>
      <w:tr w:rsidR="00E93F76" w:rsidRPr="00B138F3" w14:paraId="78E89F6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4D500"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C5C2F"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159423A"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E8C07"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85EC408" w14:textId="77777777" w:rsidR="00E93F76" w:rsidRPr="00B138F3" w:rsidRDefault="00E93F76" w:rsidP="00EE37A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3386E" w14:textId="77777777" w:rsidR="00E93F76" w:rsidRPr="00B138F3" w:rsidRDefault="00E93F76" w:rsidP="00EE37AA">
            <w:pPr>
              <w:widowControl w:val="0"/>
              <w:jc w:val="center"/>
              <w:rPr>
                <w:rFonts w:ascii="GHEA Grapalat" w:hAnsi="GHEA Grapalat"/>
                <w:sz w:val="18"/>
                <w:szCs w:val="18"/>
              </w:rPr>
            </w:pPr>
          </w:p>
        </w:tc>
      </w:tr>
    </w:tbl>
    <w:p w14:paraId="2E141731" w14:textId="57721142" w:rsidR="00E93F76" w:rsidRDefault="00E93F76" w:rsidP="00EE37AA">
      <w:pPr>
        <w:pStyle w:val="BodyTextIndent3"/>
        <w:widowControl w:val="0"/>
        <w:spacing w:line="240" w:lineRule="auto"/>
        <w:jc w:val="right"/>
        <w:rPr>
          <w:rFonts w:ascii="GHEA Grapalat" w:hAnsi="GHEA Grapalat"/>
          <w:b/>
          <w:sz w:val="24"/>
          <w:szCs w:val="24"/>
        </w:rPr>
      </w:pPr>
    </w:p>
    <w:p w14:paraId="4E0CE86B" w14:textId="603D29BC" w:rsidR="00E93F76" w:rsidRDefault="00E93F76" w:rsidP="00EE37AA">
      <w:pPr>
        <w:pStyle w:val="BodyTextIndent3"/>
        <w:widowControl w:val="0"/>
        <w:spacing w:line="240" w:lineRule="auto"/>
        <w:jc w:val="right"/>
        <w:rPr>
          <w:rFonts w:ascii="GHEA Grapalat" w:hAnsi="GHEA Grapalat"/>
          <w:b/>
          <w:sz w:val="24"/>
          <w:szCs w:val="24"/>
        </w:rPr>
      </w:pPr>
    </w:p>
    <w:p w14:paraId="2576FB79" w14:textId="609A1331" w:rsidR="00E93F76" w:rsidRDefault="00E93F76" w:rsidP="00EE37AA">
      <w:pPr>
        <w:pStyle w:val="BodyTextIndent3"/>
        <w:widowControl w:val="0"/>
        <w:spacing w:line="240" w:lineRule="auto"/>
        <w:jc w:val="right"/>
        <w:rPr>
          <w:rFonts w:ascii="GHEA Grapalat" w:hAnsi="GHEA Grapalat"/>
          <w:b/>
          <w:sz w:val="24"/>
          <w:szCs w:val="24"/>
        </w:rPr>
      </w:pPr>
    </w:p>
    <w:p w14:paraId="11DF2E86" w14:textId="3A08777D" w:rsidR="00E93F76" w:rsidRDefault="00E93F76" w:rsidP="00EE37AA">
      <w:pPr>
        <w:pStyle w:val="BodyTextIndent3"/>
        <w:widowControl w:val="0"/>
        <w:spacing w:line="240" w:lineRule="auto"/>
        <w:jc w:val="right"/>
        <w:rPr>
          <w:rFonts w:ascii="GHEA Grapalat" w:hAnsi="GHEA Grapalat"/>
          <w:b/>
          <w:sz w:val="24"/>
          <w:szCs w:val="24"/>
        </w:rPr>
      </w:pPr>
    </w:p>
    <w:p w14:paraId="71DCC1B6" w14:textId="3D005203" w:rsidR="00E93F76" w:rsidRDefault="00E93F76" w:rsidP="00EE37AA">
      <w:pPr>
        <w:pStyle w:val="BodyTextIndent3"/>
        <w:widowControl w:val="0"/>
        <w:spacing w:line="240" w:lineRule="auto"/>
        <w:jc w:val="right"/>
        <w:rPr>
          <w:rFonts w:ascii="GHEA Grapalat" w:hAnsi="GHEA Grapalat"/>
          <w:b/>
          <w:sz w:val="24"/>
          <w:szCs w:val="24"/>
        </w:rPr>
      </w:pPr>
    </w:p>
    <w:p w14:paraId="50571056" w14:textId="371A8584" w:rsidR="00E93F76" w:rsidRDefault="00E93F76" w:rsidP="00EE37AA">
      <w:pPr>
        <w:pStyle w:val="BodyTextIndent3"/>
        <w:widowControl w:val="0"/>
        <w:spacing w:line="240" w:lineRule="auto"/>
        <w:jc w:val="right"/>
        <w:rPr>
          <w:rFonts w:ascii="GHEA Grapalat" w:hAnsi="GHEA Grapalat"/>
          <w:b/>
          <w:sz w:val="24"/>
          <w:szCs w:val="24"/>
        </w:rPr>
      </w:pPr>
    </w:p>
    <w:p w14:paraId="0F80DD5E" w14:textId="5DB90C67" w:rsidR="00E93F76" w:rsidRDefault="00E93F76" w:rsidP="00EE37AA">
      <w:pPr>
        <w:pStyle w:val="BodyTextIndent3"/>
        <w:widowControl w:val="0"/>
        <w:spacing w:line="240" w:lineRule="auto"/>
        <w:jc w:val="right"/>
        <w:rPr>
          <w:rFonts w:ascii="GHEA Grapalat" w:hAnsi="GHEA Grapalat"/>
          <w:b/>
          <w:sz w:val="24"/>
          <w:szCs w:val="24"/>
        </w:rPr>
      </w:pPr>
    </w:p>
    <w:p w14:paraId="1F1DC089" w14:textId="536FF793" w:rsidR="00E93F76" w:rsidRDefault="00E93F76" w:rsidP="00EE37AA">
      <w:pPr>
        <w:pStyle w:val="BodyTextIndent3"/>
        <w:widowControl w:val="0"/>
        <w:spacing w:line="240" w:lineRule="auto"/>
        <w:jc w:val="right"/>
        <w:rPr>
          <w:rFonts w:ascii="GHEA Grapalat" w:hAnsi="GHEA Grapalat"/>
          <w:b/>
          <w:sz w:val="24"/>
          <w:szCs w:val="24"/>
        </w:rPr>
      </w:pPr>
    </w:p>
    <w:p w14:paraId="097997E6" w14:textId="18C50FB3" w:rsidR="00E93F76" w:rsidRDefault="00E93F76" w:rsidP="00EE37AA">
      <w:pPr>
        <w:pStyle w:val="BodyTextIndent3"/>
        <w:widowControl w:val="0"/>
        <w:spacing w:line="240" w:lineRule="auto"/>
        <w:jc w:val="right"/>
        <w:rPr>
          <w:rFonts w:ascii="GHEA Grapalat" w:hAnsi="GHEA Grapalat"/>
          <w:b/>
          <w:sz w:val="24"/>
          <w:szCs w:val="24"/>
        </w:rPr>
      </w:pPr>
    </w:p>
    <w:p w14:paraId="5AF801E5" w14:textId="776D8D0C" w:rsidR="00E93F76" w:rsidRDefault="00E93F76" w:rsidP="00EE37AA">
      <w:pPr>
        <w:pStyle w:val="BodyTextIndent3"/>
        <w:widowControl w:val="0"/>
        <w:spacing w:line="240" w:lineRule="auto"/>
        <w:jc w:val="right"/>
        <w:rPr>
          <w:rFonts w:ascii="GHEA Grapalat" w:hAnsi="GHEA Grapalat"/>
          <w:b/>
          <w:sz w:val="24"/>
          <w:szCs w:val="24"/>
        </w:rPr>
      </w:pPr>
    </w:p>
    <w:p w14:paraId="40C903EA" w14:textId="77777777" w:rsidR="00E93F76" w:rsidRDefault="00E93F76" w:rsidP="00EE37AA">
      <w:pPr>
        <w:pStyle w:val="BodyTextIndent3"/>
        <w:widowControl w:val="0"/>
        <w:spacing w:line="240" w:lineRule="auto"/>
        <w:jc w:val="right"/>
        <w:rPr>
          <w:rFonts w:ascii="GHEA Grapalat" w:hAnsi="GHEA Grapalat"/>
          <w:b/>
          <w:sz w:val="24"/>
          <w:szCs w:val="24"/>
        </w:rPr>
      </w:pPr>
    </w:p>
    <w:p w14:paraId="37A0F87A" w14:textId="77777777" w:rsidR="00DE4A55" w:rsidRDefault="00DE4A55" w:rsidP="00EE37AA">
      <w:pPr>
        <w:pStyle w:val="BodyTextIndent3"/>
        <w:widowControl w:val="0"/>
        <w:spacing w:line="240" w:lineRule="auto"/>
        <w:jc w:val="right"/>
        <w:rPr>
          <w:rFonts w:ascii="GHEA Grapalat" w:hAnsi="GHEA Grapalat"/>
          <w:b/>
          <w:sz w:val="24"/>
          <w:szCs w:val="24"/>
        </w:rPr>
      </w:pPr>
    </w:p>
    <w:p w14:paraId="685FF127" w14:textId="77777777" w:rsidR="00063084" w:rsidRPr="00E55DF8" w:rsidRDefault="00063084" w:rsidP="00EE37AA">
      <w:pPr>
        <w:pStyle w:val="BodyTextIndent3"/>
        <w:widowControl w:val="0"/>
        <w:spacing w:line="240" w:lineRule="auto"/>
        <w:jc w:val="right"/>
        <w:rPr>
          <w:rFonts w:ascii="GHEA Grapalat" w:hAnsi="GHEA Grapalat"/>
          <w:b/>
          <w:sz w:val="24"/>
          <w:szCs w:val="24"/>
        </w:rPr>
      </w:pPr>
    </w:p>
    <w:p w14:paraId="5122C344" w14:textId="77777777" w:rsidR="00063084" w:rsidRPr="00E55DF8" w:rsidRDefault="00063084" w:rsidP="00EE37AA">
      <w:pPr>
        <w:pStyle w:val="BodyTextIndent3"/>
        <w:widowControl w:val="0"/>
        <w:spacing w:line="240" w:lineRule="auto"/>
        <w:jc w:val="right"/>
        <w:rPr>
          <w:rFonts w:ascii="GHEA Grapalat" w:hAnsi="GHEA Grapalat"/>
          <w:b/>
          <w:sz w:val="24"/>
          <w:szCs w:val="24"/>
        </w:rPr>
      </w:pPr>
    </w:p>
    <w:p w14:paraId="390205E2" w14:textId="77777777" w:rsidR="00063084" w:rsidRPr="00E55DF8" w:rsidRDefault="00063084" w:rsidP="00EE37AA">
      <w:pPr>
        <w:pStyle w:val="BodyTextIndent3"/>
        <w:widowControl w:val="0"/>
        <w:spacing w:line="240" w:lineRule="auto"/>
        <w:jc w:val="right"/>
        <w:rPr>
          <w:rFonts w:ascii="GHEA Grapalat" w:hAnsi="GHEA Grapalat"/>
          <w:b/>
          <w:sz w:val="24"/>
          <w:szCs w:val="24"/>
        </w:rPr>
      </w:pPr>
    </w:p>
    <w:p w14:paraId="6701A70E" w14:textId="77777777" w:rsidR="00063084" w:rsidRPr="00E55DF8" w:rsidRDefault="00063084" w:rsidP="00EE37AA">
      <w:pPr>
        <w:pStyle w:val="BodyTextIndent3"/>
        <w:widowControl w:val="0"/>
        <w:spacing w:line="240" w:lineRule="auto"/>
        <w:jc w:val="right"/>
        <w:rPr>
          <w:rFonts w:ascii="GHEA Grapalat" w:hAnsi="GHEA Grapalat"/>
          <w:b/>
          <w:sz w:val="24"/>
          <w:szCs w:val="24"/>
        </w:rPr>
      </w:pPr>
    </w:p>
    <w:p w14:paraId="6922D68B" w14:textId="1DA8924F" w:rsidR="00BB28C8" w:rsidRPr="009F3DC7" w:rsidRDefault="00BB28C8" w:rsidP="00EE37AA">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30"/>
        <w:t>26</w:t>
      </w:r>
    </w:p>
    <w:p w14:paraId="788D9252" w14:textId="5201546E" w:rsidR="00BB28C8" w:rsidRPr="009F3DC7" w:rsidRDefault="00BB28C8" w:rsidP="00EE37AA">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E36FF">
        <w:rPr>
          <w:rFonts w:ascii="GHEA Grapalat" w:hAnsi="GHEA Grapalat"/>
          <w:b/>
          <w:sz w:val="24"/>
          <w:szCs w:val="24"/>
        </w:rPr>
        <w:t>BMAShDzB-</w:t>
      </w:r>
      <w:r w:rsidR="00755398">
        <w:rPr>
          <w:rFonts w:ascii="GHEA Grapalat" w:hAnsi="GHEA Grapalat"/>
          <w:b/>
          <w:sz w:val="24"/>
          <w:szCs w:val="24"/>
        </w:rPr>
        <w:t>25/44</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EE37AA">
      <w:pPr>
        <w:widowControl w:val="0"/>
        <w:tabs>
          <w:tab w:val="left" w:pos="2268"/>
        </w:tabs>
        <w:ind w:firstLine="567"/>
        <w:jc w:val="right"/>
        <w:rPr>
          <w:rFonts w:ascii="GHEA Grapalat" w:hAnsi="GHEA Grapalat"/>
        </w:rPr>
      </w:pPr>
    </w:p>
    <w:p w14:paraId="4D77D10A" w14:textId="77777777" w:rsidR="00BB28C8" w:rsidRPr="000A3450" w:rsidRDefault="00BB28C8" w:rsidP="00EE37AA">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EE37AA">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EE37AA">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EE37AA">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EE37AA">
      <w:pPr>
        <w:widowControl w:val="0"/>
        <w:ind w:firstLine="567"/>
        <w:jc w:val="both"/>
        <w:rPr>
          <w:rFonts w:ascii="GHEA Grapalat" w:hAnsi="GHEA Grapalat"/>
        </w:rPr>
      </w:pPr>
    </w:p>
    <w:p w14:paraId="615A522A" w14:textId="77777777" w:rsidR="00BB28C8" w:rsidRPr="009F3DC7" w:rsidRDefault="00BB28C8" w:rsidP="00EE37AA">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EE37AA">
      <w:pPr>
        <w:widowControl w:val="0"/>
        <w:ind w:firstLine="567"/>
        <w:jc w:val="both"/>
        <w:rPr>
          <w:rFonts w:ascii="GHEA Grapalat" w:hAnsi="GHEA Grapalat"/>
          <w:b/>
        </w:rPr>
      </w:pPr>
    </w:p>
    <w:p w14:paraId="14988806" w14:textId="77777777" w:rsidR="00BB28C8" w:rsidRPr="009F3DC7" w:rsidRDefault="00BB28C8" w:rsidP="00EE37AA">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77FEF683" w14:textId="58126482" w:rsidR="0058198B" w:rsidRPr="00E55DF8" w:rsidRDefault="0058198B" w:rsidP="00063084">
      <w:pPr>
        <w:pStyle w:val="HTMLPreformatted"/>
        <w:shd w:val="clear" w:color="auto" w:fill="F8F9FA"/>
        <w:spacing w:line="540" w:lineRule="atLeast"/>
        <w:jc w:val="both"/>
        <w:rPr>
          <w:rFonts w:ascii="GHEA Grapalat" w:hAnsi="GHEA Grapalat"/>
          <w:lang w:val="ru-RU"/>
        </w:rPr>
      </w:pPr>
      <w:r w:rsidRPr="00B81A8E">
        <w:rPr>
          <w:rFonts w:ascii="GHEA Grapalat" w:hAnsi="GHEA Grapalat"/>
          <w:lang w:val="ru-RU"/>
        </w:rPr>
        <w:t>.1.</w:t>
      </w:r>
      <w:r w:rsidRPr="00B81A8E">
        <w:rPr>
          <w:rFonts w:ascii="GHEA Grapalat" w:hAnsi="GHEA Grapalat"/>
          <w:lang w:val="ru-RU"/>
        </w:rPr>
        <w:tab/>
      </w:r>
      <w:r w:rsidRPr="00B81A8E">
        <w:rPr>
          <w:rFonts w:ascii="GHEA Grapalat" w:hAnsi="GHEA Grapalat" w:cs="Times New Roman"/>
          <w:sz w:val="24"/>
          <w:szCs w:val="24"/>
          <w:lang w:val="ru-RU" w:eastAsia="ru-RU" w:bidi="ru-RU"/>
        </w:rPr>
        <w:t xml:space="preserve">Подрядчик обязуется в установленном настоящим Договором порядке, предусмотренных объемах, форме и сроках выполнять установленные Приложением N 1 к настоящему Договору (далее-договор) </w:t>
      </w:r>
      <w:r w:rsidRPr="00B81A8E">
        <w:rPr>
          <w:rFonts w:ascii="GHEA Grapalat" w:hAnsi="GHEA Grapalat" w:cs="Times New Roman" w:hint="eastAsia"/>
          <w:sz w:val="24"/>
          <w:szCs w:val="24"/>
          <w:lang w:val="ru-RU" w:eastAsia="ru-RU" w:bidi="ru-RU"/>
        </w:rPr>
        <w:t>проектной</w:t>
      </w:r>
      <w:r w:rsidRPr="00B81A8E">
        <w:rPr>
          <w:rFonts w:ascii="GHEA Grapalat" w:hAnsi="GHEA Grapalat" w:cs="Times New Roman"/>
          <w:sz w:val="24"/>
          <w:szCs w:val="24"/>
          <w:lang w:val="ru-RU" w:eastAsia="ru-RU" w:bidi="ru-RU"/>
        </w:rPr>
        <w:t xml:space="preserve"> </w:t>
      </w:r>
      <w:r w:rsidRPr="00B81A8E">
        <w:rPr>
          <w:rFonts w:ascii="GHEA Grapalat" w:hAnsi="GHEA Grapalat" w:cs="Times New Roman" w:hint="eastAsia"/>
          <w:sz w:val="24"/>
          <w:szCs w:val="24"/>
          <w:lang w:val="ru-RU" w:eastAsia="ru-RU" w:bidi="ru-RU"/>
        </w:rPr>
        <w:t>документацией</w:t>
      </w:r>
      <w:r w:rsidRPr="00B81A8E">
        <w:rPr>
          <w:rFonts w:ascii="GHEA Grapalat" w:hAnsi="GHEA Grapalat" w:cs="Times New Roman"/>
          <w:sz w:val="24"/>
          <w:szCs w:val="24"/>
          <w:lang w:val="ru-RU" w:eastAsia="ru-RU" w:bidi="ru-RU"/>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Pr="00B81A8E">
        <w:rPr>
          <w:rFonts w:ascii="GHEA Grapalat" w:hAnsi="GHEA Grapalat"/>
          <w:lang w:val="ru-RU"/>
        </w:rPr>
        <w:t xml:space="preserve">   </w:t>
      </w:r>
      <w:r w:rsidR="00063084" w:rsidRPr="00063084">
        <w:rPr>
          <w:rFonts w:ascii="GHEA Grapalat" w:eastAsia="MS Mincho" w:hAnsi="GHEA Grapalat"/>
          <w:b/>
          <w:szCs w:val="18"/>
          <w:lang w:val="ru-RU" w:eastAsia="ja-JP"/>
        </w:rPr>
        <w:t>работы по капитальному ремонту дворового футбольного поля по адресу Вардананц 5А административного района Кентрон города Еревана</w:t>
      </w:r>
      <w:r w:rsidR="00063084" w:rsidRPr="00063084">
        <w:rPr>
          <w:rFonts w:ascii="GHEA Grapalat" w:hAnsi="GHEA Grapalat"/>
          <w:lang w:val="ru-RU"/>
        </w:rPr>
        <w:t xml:space="preserve"> </w:t>
      </w:r>
      <w:r w:rsidRPr="00063084">
        <w:rPr>
          <w:rFonts w:ascii="GHEA Grapalat" w:hAnsi="GHEA Grapalat"/>
          <w:lang w:val="ru-RU"/>
        </w:rPr>
        <w:t xml:space="preserve">работы (далее — работа), а Заказчик обязуется принимать выполненную работу и платить за нее. </w:t>
      </w:r>
      <w:r w:rsidRPr="00E55DF8">
        <w:rPr>
          <w:rFonts w:ascii="GHEA Grapalat" w:hAnsi="GHEA Grapalat"/>
          <w:lang w:val="ru-RU"/>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E55DF8">
        <w:rPr>
          <w:rFonts w:ascii="GHEA Grapalat" w:hAnsi="GHEA Grapalat"/>
          <w:b/>
          <w:lang w:val="ru-RU"/>
        </w:rPr>
        <w:t>" ---.........---/---"</w:t>
      </w:r>
      <w:r w:rsidRPr="00E55DF8">
        <w:rPr>
          <w:rFonts w:ascii="GHEA Grapalat" w:hAnsi="GHEA Grapalat"/>
          <w:lang w:val="ru-RU"/>
        </w:rPr>
        <w:t>.</w:t>
      </w:r>
    </w:p>
    <w:p w14:paraId="0EDCEC98" w14:textId="77777777" w:rsidR="00BB28C8" w:rsidRPr="009F3DC7" w:rsidRDefault="00BB28C8" w:rsidP="00EE37AA">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w:t>
      </w:r>
      <w:r w:rsidRPr="009F3DC7">
        <w:rPr>
          <w:rFonts w:ascii="GHEA Grapalat" w:hAnsi="GHEA Grapalat"/>
        </w:rPr>
        <w:lastRenderedPageBreak/>
        <w:t xml:space="preserve">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EE37AA">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EE37AA">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EE37AA">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EE37AA">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EE37AA">
      <w:pPr>
        <w:widowControl w:val="0"/>
        <w:tabs>
          <w:tab w:val="left" w:pos="1134"/>
        </w:tabs>
        <w:ind w:firstLine="567"/>
        <w:jc w:val="both"/>
        <w:rPr>
          <w:rFonts w:ascii="GHEA Grapalat" w:hAnsi="GHEA Grapalat"/>
        </w:rPr>
      </w:pPr>
    </w:p>
    <w:p w14:paraId="53375B6B" w14:textId="77777777" w:rsidR="00BB28C8" w:rsidRPr="009F3DC7" w:rsidRDefault="00BB28C8" w:rsidP="00EE37AA">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EE37AA">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EE37AA">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EE37AA">
      <w:pPr>
        <w:widowControl w:val="0"/>
        <w:tabs>
          <w:tab w:val="left" w:pos="1276"/>
        </w:tabs>
        <w:ind w:firstLine="567"/>
        <w:jc w:val="center"/>
        <w:rPr>
          <w:rFonts w:ascii="GHEA Grapalat" w:hAnsi="GHEA Grapalat"/>
          <w:b/>
          <w:i/>
        </w:rPr>
      </w:pPr>
    </w:p>
    <w:p w14:paraId="6F198BE5" w14:textId="77777777" w:rsidR="00BB28C8" w:rsidRPr="009F3DC7" w:rsidRDefault="00BB28C8" w:rsidP="00EE37AA">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EE37AA">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EE37AA">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EE37AA">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EE37AA">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EE37AA">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EE37AA">
      <w:pPr>
        <w:widowControl w:val="0"/>
        <w:tabs>
          <w:tab w:val="left" w:pos="1276"/>
        </w:tabs>
        <w:ind w:firstLine="567"/>
        <w:jc w:val="both"/>
        <w:rPr>
          <w:rFonts w:ascii="GHEA Grapalat" w:hAnsi="GHEA Grapalat" w:cs="Times Armenian"/>
        </w:rPr>
      </w:pPr>
      <w:r w:rsidRPr="009F3DC7">
        <w:rPr>
          <w:rFonts w:ascii="GHEA Grapalat" w:hAnsi="GHEA Grapalat"/>
        </w:rPr>
        <w:lastRenderedPageBreak/>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709FAA39" w14:textId="77777777" w:rsidR="00BB28C8" w:rsidRPr="009F3DC7" w:rsidRDefault="00BB28C8" w:rsidP="00EE37AA">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EE37AA">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EE37AA">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EE37AA">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EE37AA">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EE37AA">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EE37AA">
      <w:pPr>
        <w:widowControl w:val="0"/>
        <w:tabs>
          <w:tab w:val="left" w:pos="1276"/>
        </w:tabs>
        <w:ind w:firstLine="567"/>
        <w:jc w:val="both"/>
        <w:rPr>
          <w:rFonts w:ascii="GHEA Grapalat" w:hAnsi="GHEA Grapalat" w:cs="Times Armenian"/>
        </w:rPr>
      </w:pPr>
    </w:p>
    <w:p w14:paraId="0B1E4826" w14:textId="5E5D8DCE" w:rsidR="00BB28C8" w:rsidRDefault="00BB28C8" w:rsidP="00EE37AA">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678863D5" w14:textId="77777777" w:rsidR="0058198B" w:rsidRDefault="0058198B" w:rsidP="0058198B">
      <w:pPr>
        <w:widowControl w:val="0"/>
        <w:tabs>
          <w:tab w:val="left" w:pos="1276"/>
        </w:tabs>
        <w:spacing w:after="160" w:line="360" w:lineRule="auto"/>
        <w:ind w:firstLine="567"/>
        <w:jc w:val="both"/>
        <w:rPr>
          <w:ins w:id="15" w:author="Inesa Kocharyan" w:date="2024-02-09T15:52:00Z"/>
          <w:rFonts w:ascii="GHEA Grapalat" w:hAnsi="GHEA Grapalat"/>
        </w:rPr>
      </w:pPr>
      <w:bookmarkStart w:id="16" w:name="_Hlk160101710"/>
      <w:r w:rsidRPr="003D3EB8">
        <w:rPr>
          <w:rFonts w:ascii="GHEA Grapalat" w:hAnsi="GHEA Grapalat"/>
        </w:rPr>
        <w:t>3.4.3.</w:t>
      </w:r>
      <w:r w:rsidRPr="003D3EB8">
        <w:rPr>
          <w:rFonts w:ascii="GHEA Grapalat" w:hAnsi="GHEA Grapalat"/>
        </w:rPr>
        <w:tab/>
        <w:t xml:space="preserve">Обеспечивать </w:t>
      </w:r>
    </w:p>
    <w:p w14:paraId="766ACCC6" w14:textId="77777777" w:rsidR="0058198B" w:rsidDel="008272F3" w:rsidRDefault="0058198B" w:rsidP="0058198B">
      <w:pPr>
        <w:widowControl w:val="0"/>
        <w:tabs>
          <w:tab w:val="left" w:pos="1276"/>
        </w:tabs>
        <w:spacing w:after="160" w:line="360" w:lineRule="auto"/>
        <w:ind w:firstLine="567"/>
        <w:jc w:val="both"/>
        <w:rPr>
          <w:del w:id="17" w:author="Vardan" w:date="2022-12-24T23:09:00Z"/>
          <w:rFonts w:ascii="GHEA Grapalat" w:hAnsi="GHEA Grapalat"/>
        </w:rPr>
      </w:pPr>
      <w:r>
        <w:rPr>
          <w:rFonts w:ascii="GHEA Grapalat" w:hAnsi="GHEA Grapalat"/>
        </w:rPr>
        <w:t xml:space="preserve">1) </w:t>
      </w:r>
      <w:r w:rsidRPr="003D3EB8">
        <w:rPr>
          <w:rFonts w:ascii="GHEA Grapalat" w:hAnsi="GHEA Grapalat"/>
        </w:rPr>
        <w:t>выполнение строительно-монтажных работ в соответствии градостроительной нормативно-технической документацией и условиями настоящего договора,</w:t>
      </w:r>
      <w:del w:id="18" w:author="Inesa Kocharyan" w:date="2024-02-12T14:12:00Z">
        <w:r w:rsidRPr="003D3EB8" w:rsidDel="003079EF">
          <w:rPr>
            <w:rFonts w:ascii="GHEA Grapalat" w:hAnsi="GHEA Grapalat"/>
          </w:rPr>
          <w:delText>,</w:delText>
        </w:r>
      </w:del>
      <w:r w:rsidRPr="003D3EB8">
        <w:rPr>
          <w:rFonts w:ascii="GHEA Grapalat" w:hAnsi="GHEA Grapalat"/>
        </w:rPr>
        <w:t xml:space="preserve">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14:paraId="7A3EC56E" w14:textId="77777777" w:rsidR="0058198B" w:rsidRPr="009F3DC7" w:rsidRDefault="0058198B" w:rsidP="0058198B">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w:t>
      </w:r>
      <w:r w:rsidRPr="00CF1054">
        <w:rPr>
          <w:rFonts w:ascii="GHEA Grapalat" w:hAnsi="GHEA Grapalat"/>
        </w:rPr>
        <w:lastRenderedPageBreak/>
        <w:t>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3C2C220D" w14:textId="77777777" w:rsidR="007D7805" w:rsidRPr="007D7805" w:rsidDel="008272F3" w:rsidRDefault="007D7805" w:rsidP="00EE37AA">
      <w:pPr>
        <w:widowControl w:val="0"/>
        <w:tabs>
          <w:tab w:val="left" w:pos="1276"/>
        </w:tabs>
        <w:ind w:firstLine="567"/>
        <w:jc w:val="both"/>
        <w:rPr>
          <w:del w:id="19" w:author="Vardan" w:date="2022-12-24T23:09:00Z"/>
          <w:rFonts w:ascii="GHEA Grapalat" w:hAnsi="GHEA Grapalat"/>
        </w:rPr>
      </w:pPr>
    </w:p>
    <w:bookmarkEnd w:id="16"/>
    <w:p w14:paraId="78D85EA7"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EE37AA">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58C25726" w:rsidR="00BB28C8" w:rsidRPr="00063084" w:rsidRDefault="00BB28C8" w:rsidP="00EE37AA">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w:t>
      </w:r>
      <w:r w:rsidR="00C03AAF" w:rsidRPr="00C03AAF">
        <w:rPr>
          <w:rFonts w:ascii="GHEA Grapalat" w:hAnsi="GHEA Grapalat"/>
          <w:lang w:val="hy-AM"/>
        </w:rPr>
        <w:t>365</w:t>
      </w:r>
      <w:r w:rsidRPr="00C03AAF">
        <w:rPr>
          <w:rFonts w:ascii="GHEA Grapalat" w:hAnsi="GHEA Grapalat"/>
        </w:rPr>
        <w:t xml:space="preserve"> календарных дней),</w:t>
      </w:r>
      <w:r w:rsidRPr="009F3DC7">
        <w:rPr>
          <w:rFonts w:ascii="GHEA Grapalat" w:hAnsi="GHEA Grapalat"/>
        </w:rPr>
        <w:t xml:space="preserve">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20"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31"/>
        <w:t>27</w:t>
      </w:r>
      <w:r w:rsidRPr="009F3DC7">
        <w:rPr>
          <w:rFonts w:ascii="GHEA Grapalat" w:hAnsi="GHEA Grapalat"/>
        </w:rPr>
        <w:t>.</w:t>
      </w:r>
    </w:p>
    <w:p w14:paraId="6ECDCF2D" w14:textId="77777777" w:rsidR="003310CD" w:rsidRPr="009F3DC7" w:rsidRDefault="003310CD" w:rsidP="003310CD">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Pr>
          <w:rFonts w:ascii="GHEA Grapalat" w:hAnsi="GHEA Grapalat"/>
        </w:rPr>
        <w:t>Т</w:t>
      </w:r>
      <w:r w:rsidRPr="0010519D">
        <w:rPr>
          <w:rFonts w:ascii="GHEA Grapalat" w:hAnsi="GHEA Grapalat"/>
        </w:rPr>
        <w:t>ребования, предъявляемые к</w:t>
      </w:r>
      <w:r>
        <w:rPr>
          <w:rFonts w:ascii="GHEA Grapalat" w:hAnsi="GHEA Grapalat"/>
        </w:rPr>
        <w:t xml:space="preserve"> техническим характеристикам и</w:t>
      </w:r>
      <w:r w:rsidRPr="0010519D">
        <w:rPr>
          <w:rFonts w:ascii="GHEA Grapalat" w:hAnsi="GHEA Grapalat"/>
        </w:rPr>
        <w:t xml:space="preserve"> гарантийным срокам объекта подряда, к его отдельным частям (конструкциям и т.д.) и использованным материалам, и (или) к</w:t>
      </w:r>
      <w:r w:rsidRPr="0010519D">
        <w:rPr>
          <w:rFonts w:ascii="GHEA Grapalat" w:hAnsi="GHEA Grapalat"/>
          <w:lang w:val="hy-AM"/>
        </w:rPr>
        <w:t xml:space="preserve"> </w:t>
      </w:r>
      <w:r w:rsidRPr="0010519D">
        <w:rPr>
          <w:rFonts w:ascii="GHEA Grapalat" w:hAnsi="GHEA Grapalat"/>
        </w:rPr>
        <w:t>приборам и оборудованию  представлены в приложении № —- к договору</w:t>
      </w:r>
      <w:r w:rsidRPr="0010519D">
        <w:rPr>
          <w:rStyle w:val="FootnoteReference"/>
          <w:rFonts w:ascii="GHEA Grapalat" w:hAnsi="GHEA Grapalat"/>
        </w:rPr>
        <w:footnoteReference w:customMarkFollows="1" w:id="32"/>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EE37AA">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EE37AA">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EE37AA">
      <w:pPr>
        <w:widowControl w:val="0"/>
        <w:tabs>
          <w:tab w:val="left" w:pos="1134"/>
        </w:tabs>
        <w:ind w:firstLine="567"/>
        <w:jc w:val="both"/>
        <w:rPr>
          <w:rFonts w:ascii="GHEA Grapalat" w:hAnsi="GHEA Grapalat"/>
        </w:rPr>
      </w:pPr>
      <w:r w:rsidRPr="009F3DC7">
        <w:rPr>
          <w:rFonts w:ascii="GHEA Grapalat" w:hAnsi="GHEA Grapalat"/>
        </w:rPr>
        <w:lastRenderedPageBreak/>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EE37AA">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EE37AA">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54609C66" w:rsidR="00BB28C8" w:rsidRPr="009F3DC7" w:rsidRDefault="00BB28C8" w:rsidP="00EE37AA">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063084" w:rsidRPr="00063084">
        <w:rPr>
          <w:rFonts w:ascii="GHEA Grapalat" w:hAnsi="GHEA Grapalat"/>
        </w:rPr>
        <w:t>10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EE37AA">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EE37AA">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w:t>
      </w:r>
      <w:r w:rsidRPr="009F3DC7">
        <w:rPr>
          <w:rFonts w:ascii="GHEA Grapalat" w:hAnsi="GHEA Grapalat"/>
        </w:rPr>
        <w:lastRenderedPageBreak/>
        <w:t xml:space="preserve">подписанный им акт сдачи-приемки. </w:t>
      </w:r>
    </w:p>
    <w:p w14:paraId="4337F3A2" w14:textId="77777777" w:rsidR="00BB28C8" w:rsidRPr="009F3DC7" w:rsidRDefault="00BB28C8" w:rsidP="00EE37AA">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EE37AA">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EE37AA">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EE37AA">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EE37AA">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EE37AA">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EE37AA">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EE37AA">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EE37AA">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EE37AA">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EE37AA">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EE37AA">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 xml:space="preserve">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w:t>
      </w:r>
      <w:r w:rsidR="008C5402" w:rsidRPr="00C8334C">
        <w:rPr>
          <w:rFonts w:ascii="GHEA Grapalat" w:hAnsi="GHEA Grapalat" w:cs="Sylfaen"/>
        </w:rPr>
        <w:lastRenderedPageBreak/>
        <w:t>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33"/>
        <w:t>30</w:t>
      </w:r>
      <w:r w:rsidRPr="009F3DC7">
        <w:rPr>
          <w:rFonts w:ascii="GHEA Grapalat" w:hAnsi="GHEA Grapalat"/>
        </w:rPr>
        <w:t xml:space="preserve">. </w:t>
      </w:r>
    </w:p>
    <w:p w14:paraId="44AF8FA3" w14:textId="77777777" w:rsidR="00BB28C8" w:rsidRPr="009F3DC7" w:rsidRDefault="00BB28C8" w:rsidP="00EE37AA">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EE37AA">
      <w:pPr>
        <w:widowControl w:val="0"/>
        <w:tabs>
          <w:tab w:val="num" w:pos="1134"/>
        </w:tabs>
        <w:ind w:firstLine="567"/>
        <w:jc w:val="both"/>
        <w:rPr>
          <w:ins w:id="22"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EE37AA">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EE37AA">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EE37AA">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23"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EE37AA">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EE37AA">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EE37AA">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EE37AA">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EE37AA">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bookmarkEnd w:id="23"/>
    <w:p w14:paraId="51D9E21D" w14:textId="77777777" w:rsidR="00E6482B" w:rsidRPr="00127380" w:rsidRDefault="00E6482B" w:rsidP="00EE37AA">
      <w:pPr>
        <w:widowControl w:val="0"/>
        <w:tabs>
          <w:tab w:val="num" w:pos="1134"/>
        </w:tabs>
        <w:ind w:firstLine="567"/>
        <w:jc w:val="both"/>
        <w:rPr>
          <w:rFonts w:ascii="GHEA Grapalat" w:hAnsi="GHEA Grapalat"/>
        </w:rPr>
      </w:pPr>
    </w:p>
    <w:p w14:paraId="53355ED9" w14:textId="77777777" w:rsidR="00BB28C8" w:rsidRPr="009F3DC7" w:rsidRDefault="00BB28C8" w:rsidP="00EE37AA">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EE37AA">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 xml:space="preserve">Подрядчик несет ответственность за качество работы и соблюдение </w:t>
      </w:r>
      <w:r w:rsidRPr="009F3DC7">
        <w:rPr>
          <w:rFonts w:ascii="GHEA Grapalat" w:hAnsi="GHEA Grapalat"/>
        </w:rPr>
        <w:lastRenderedPageBreak/>
        <w:t>срока, установленного в пункте 1.3 настоящего договора (календарного графика включительно).</w:t>
      </w:r>
    </w:p>
    <w:p w14:paraId="17C7FF48" w14:textId="40D000D4" w:rsidR="00BB28C8" w:rsidRPr="009F3DC7" w:rsidRDefault="00BB28C8" w:rsidP="00EE37AA">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E45CFB" w:rsidRPr="009F3DC7">
        <w:rPr>
          <w:rFonts w:ascii="GHEA Grapalat" w:hAnsi="GHEA Grapalat"/>
        </w:rPr>
        <w:t>0,</w:t>
      </w:r>
      <w:r w:rsidR="00DE4A55">
        <w:rPr>
          <w:rFonts w:ascii="GHEA Grapalat" w:hAnsi="GHEA Grapalat"/>
          <w:lang w:val="hy-AM"/>
        </w:rPr>
        <w:t>1</w:t>
      </w:r>
      <w:r w:rsidR="00063084">
        <w:rPr>
          <w:rFonts w:ascii="GHEA Grapalat" w:hAnsi="GHEA Grapalat"/>
          <w:lang w:val="hy-AM"/>
        </w:rPr>
        <w:t>8</w:t>
      </w:r>
      <w:r w:rsidR="00E45CFB" w:rsidRPr="009F3DC7">
        <w:rPr>
          <w:rFonts w:ascii="GHEA Grapalat" w:hAnsi="GHEA Grapalat"/>
        </w:rPr>
        <w:t xml:space="preserve"> (ноль целых</w:t>
      </w:r>
      <w:r w:rsidR="00063084" w:rsidRPr="00063084">
        <w:rPr>
          <w:rFonts w:ascii="GHEA Grapalat" w:hAnsi="GHEA Grapalat"/>
        </w:rPr>
        <w:t xml:space="preserve"> </w:t>
      </w:r>
      <w:r w:rsidR="00063084">
        <w:rPr>
          <w:rFonts w:ascii="GHEA Grapalat" w:hAnsi="GHEA Grapalat"/>
        </w:rPr>
        <w:t>восемьнадцать сотых</w:t>
      </w:r>
      <w:r w:rsidR="00E45CFB" w:rsidRPr="009F3DC7">
        <w:rPr>
          <w:rFonts w:ascii="GHEA Grapalat" w:hAnsi="GHEA Grapalat"/>
        </w:rPr>
        <w:t>)</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3469BF30" w:rsidR="00BB28C8" w:rsidRPr="00516521" w:rsidRDefault="00BB28C8" w:rsidP="00EE37AA">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063084">
        <w:rPr>
          <w:rFonts w:ascii="GHEA Grapalat" w:hAnsi="GHEA Grapalat"/>
        </w:rPr>
        <w:t>3</w:t>
      </w:r>
      <w:r w:rsidR="00E45CFB" w:rsidRPr="009F3DC7">
        <w:rPr>
          <w:rFonts w:ascii="GHEA Grapalat" w:hAnsi="GHEA Grapalat"/>
        </w:rPr>
        <w:t xml:space="preserve"> (</w:t>
      </w:r>
      <w:r w:rsidR="00063084">
        <w:rPr>
          <w:rFonts w:ascii="GHEA Grapalat" w:hAnsi="GHEA Grapalat"/>
        </w:rPr>
        <w:t>три</w:t>
      </w:r>
      <w:r w:rsidR="00E45CFB" w:rsidRPr="009F3DC7">
        <w:rPr>
          <w:rFonts w:ascii="GHEA Grapalat" w:hAnsi="GHEA Grapalat"/>
        </w:rPr>
        <w:t>)</w:t>
      </w:r>
      <w:r w:rsidR="00E45CFB" w:rsidRPr="00E45CFB">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34"/>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EE37AA">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EE37AA">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EE37AA">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jc w:val="center"/>
        <w:tblLook w:val="04A0" w:firstRow="1" w:lastRow="0" w:firstColumn="1" w:lastColumn="0" w:noHBand="0" w:noVBand="1"/>
      </w:tblPr>
      <w:tblGrid>
        <w:gridCol w:w="607"/>
        <w:gridCol w:w="4820"/>
        <w:gridCol w:w="3860"/>
      </w:tblGrid>
      <w:tr w:rsidR="003D49A5" w:rsidRPr="003D49A5" w14:paraId="2434143D" w14:textId="77777777" w:rsidTr="000F70A6">
        <w:trPr>
          <w:trHeight w:val="401"/>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5AD2780D" w14:textId="77777777" w:rsidR="003D49A5" w:rsidRPr="003D49A5" w:rsidRDefault="003D49A5" w:rsidP="00EE37AA">
            <w:pPr>
              <w:tabs>
                <w:tab w:val="center" w:pos="5342"/>
              </w:tabs>
              <w:jc w:val="center"/>
              <w:rPr>
                <w:rFonts w:ascii="GHEA Grapalat" w:eastAsiaTheme="minorHAnsi" w:hAnsi="GHEA Grapalat"/>
                <w:b/>
                <w:i/>
                <w:sz w:val="20"/>
                <w:szCs w:val="20"/>
                <w:lang w:val="hy-AM"/>
              </w:rPr>
            </w:pPr>
            <w:r w:rsidRPr="003D49A5">
              <w:rPr>
                <w:rFonts w:ascii="GHEA Grapalat" w:eastAsiaTheme="minorHAnsi" w:hAnsi="GHEA Grapalat"/>
                <w:b/>
                <w:i/>
                <w:sz w:val="20"/>
                <w:szCs w:val="20"/>
                <w:lang w:val="hy-AM"/>
              </w:rPr>
              <w:t>N</w:t>
            </w:r>
          </w:p>
        </w:tc>
        <w:tc>
          <w:tcPr>
            <w:tcW w:w="4961" w:type="dxa"/>
            <w:tcBorders>
              <w:top w:val="single" w:sz="4" w:space="0" w:color="auto"/>
              <w:left w:val="single" w:sz="4" w:space="0" w:color="auto"/>
              <w:bottom w:val="single" w:sz="4" w:space="0" w:color="auto"/>
              <w:right w:val="single" w:sz="4" w:space="0" w:color="auto"/>
            </w:tcBorders>
            <w:vAlign w:val="center"/>
            <w:hideMark/>
          </w:tcPr>
          <w:p w14:paraId="57546C94" w14:textId="77777777" w:rsidR="003D49A5" w:rsidRPr="003D49A5" w:rsidRDefault="003D49A5" w:rsidP="00EE37AA">
            <w:pPr>
              <w:tabs>
                <w:tab w:val="center" w:pos="5342"/>
              </w:tabs>
              <w:jc w:val="center"/>
              <w:rPr>
                <w:rFonts w:ascii="GHEA Grapalat" w:eastAsiaTheme="minorHAnsi" w:hAnsi="GHEA Grapalat"/>
                <w:b/>
                <w:i/>
                <w:sz w:val="20"/>
                <w:szCs w:val="20"/>
                <w:lang w:val="hy-AM"/>
              </w:rPr>
            </w:pPr>
            <w:r w:rsidRPr="003D49A5">
              <w:rPr>
                <w:rFonts w:ascii="GHEA Grapalat" w:eastAsiaTheme="minorHAnsi" w:hAnsi="GHEA Grapalat"/>
                <w:b/>
                <w:i/>
                <w:sz w:val="20"/>
                <w:szCs w:val="20"/>
                <w:lang w:val="hy-AM"/>
              </w:rPr>
              <w:t>Ответственность</w:t>
            </w:r>
          </w:p>
        </w:tc>
        <w:tc>
          <w:tcPr>
            <w:tcW w:w="3995" w:type="dxa"/>
            <w:tcBorders>
              <w:top w:val="single" w:sz="4" w:space="0" w:color="auto"/>
              <w:left w:val="single" w:sz="4" w:space="0" w:color="auto"/>
              <w:bottom w:val="single" w:sz="4" w:space="0" w:color="auto"/>
              <w:right w:val="single" w:sz="4" w:space="0" w:color="auto"/>
            </w:tcBorders>
            <w:vAlign w:val="center"/>
            <w:hideMark/>
          </w:tcPr>
          <w:p w14:paraId="5CD64C25" w14:textId="77777777" w:rsidR="003D49A5" w:rsidRPr="003D49A5" w:rsidRDefault="003D49A5" w:rsidP="00EE37AA">
            <w:pPr>
              <w:tabs>
                <w:tab w:val="center" w:pos="5342"/>
              </w:tabs>
              <w:jc w:val="center"/>
              <w:rPr>
                <w:rFonts w:ascii="GHEA Grapalat" w:eastAsiaTheme="minorHAnsi" w:hAnsi="GHEA Grapalat"/>
                <w:b/>
                <w:i/>
                <w:sz w:val="20"/>
                <w:szCs w:val="20"/>
                <w:lang w:val="hy-AM"/>
              </w:rPr>
            </w:pPr>
            <w:r w:rsidRPr="003D49A5">
              <w:rPr>
                <w:rFonts w:ascii="GHEA Grapalat" w:eastAsiaTheme="minorHAnsi" w:hAnsi="GHEA Grapalat"/>
                <w:b/>
                <w:i/>
                <w:sz w:val="20"/>
                <w:szCs w:val="20"/>
                <w:lang w:val="hy-AM"/>
              </w:rPr>
              <w:t>нарушение</w:t>
            </w:r>
          </w:p>
        </w:tc>
      </w:tr>
      <w:tr w:rsidR="003D49A5" w:rsidRPr="003D49A5" w14:paraId="3547EAA7" w14:textId="77777777" w:rsidTr="000F70A6">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7CF9381B" w14:textId="77777777" w:rsidR="003D49A5" w:rsidRPr="003D49A5" w:rsidRDefault="003D49A5" w:rsidP="00EE37AA">
            <w:pPr>
              <w:tabs>
                <w:tab w:val="center" w:pos="5342"/>
              </w:tabs>
              <w:jc w:val="center"/>
              <w:rPr>
                <w:rFonts w:ascii="GHEA Grapalat" w:eastAsiaTheme="minorHAnsi" w:hAnsi="GHEA Grapalat"/>
                <w:b/>
                <w:sz w:val="20"/>
                <w:szCs w:val="20"/>
              </w:rPr>
            </w:pPr>
            <w:r w:rsidRPr="003D49A5">
              <w:rPr>
                <w:rFonts w:ascii="GHEA Grapalat" w:eastAsiaTheme="minorHAnsi" w:hAnsi="GHEA Grapalat"/>
                <w:b/>
                <w:sz w:val="20"/>
                <w:szCs w:val="20"/>
              </w:rPr>
              <w:t>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7FEA5CBD" w14:textId="77777777" w:rsidR="003D49A5" w:rsidRPr="003D49A5" w:rsidRDefault="003D49A5" w:rsidP="00EE37AA">
            <w:pPr>
              <w:tabs>
                <w:tab w:val="center" w:pos="5342"/>
              </w:tabs>
              <w:jc w:val="center"/>
              <w:rPr>
                <w:rFonts w:ascii="GHEA Grapalat" w:eastAsiaTheme="minorHAnsi" w:hAnsi="GHEA Grapalat"/>
                <w:b/>
                <w:sz w:val="20"/>
                <w:szCs w:val="20"/>
                <w:lang w:val="hy-AM"/>
              </w:rPr>
            </w:pPr>
            <w:r w:rsidRPr="003D49A5">
              <w:rPr>
                <w:rFonts w:ascii="GHEA Grapalat" w:hAnsi="GHEA Grapalat"/>
                <w:sz w:val="20"/>
                <w:szCs w:val="20"/>
              </w:rPr>
              <w:t>Неправильная организация и оснащение строительной площадки</w:t>
            </w:r>
          </w:p>
        </w:tc>
        <w:tc>
          <w:tcPr>
            <w:tcW w:w="3995" w:type="dxa"/>
            <w:tcBorders>
              <w:top w:val="single" w:sz="4" w:space="0" w:color="auto"/>
              <w:left w:val="single" w:sz="4" w:space="0" w:color="auto"/>
              <w:bottom w:val="single" w:sz="4" w:space="0" w:color="auto"/>
              <w:right w:val="single" w:sz="4" w:space="0" w:color="auto"/>
            </w:tcBorders>
            <w:vAlign w:val="center"/>
            <w:hideMark/>
          </w:tcPr>
          <w:p w14:paraId="5CF4C574" w14:textId="77777777" w:rsidR="003D49A5" w:rsidRPr="003D49A5" w:rsidRDefault="003D49A5" w:rsidP="00EE37AA">
            <w:pPr>
              <w:tabs>
                <w:tab w:val="center" w:pos="5342"/>
              </w:tabs>
              <w:jc w:val="center"/>
              <w:rPr>
                <w:rFonts w:ascii="GHEA Grapalat" w:eastAsiaTheme="minorHAnsi" w:hAnsi="GHEA Grapalat"/>
                <w:sz w:val="20"/>
                <w:szCs w:val="20"/>
              </w:rPr>
            </w:pPr>
            <w:r w:rsidRPr="003D49A5">
              <w:rPr>
                <w:rFonts w:ascii="GHEA Grapalat" w:eastAsiaTheme="minorHAnsi" w:hAnsi="GHEA Grapalat"/>
                <w:sz w:val="20"/>
                <w:szCs w:val="20"/>
              </w:rPr>
              <w:t>Штраф - 0,5% от цены контракта</w:t>
            </w:r>
          </w:p>
        </w:tc>
      </w:tr>
      <w:tr w:rsidR="003D49A5" w:rsidRPr="003D49A5" w14:paraId="6918CABC" w14:textId="77777777" w:rsidTr="000F70A6">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2301D7A5" w14:textId="77777777" w:rsidR="003D49A5" w:rsidRPr="003D49A5" w:rsidRDefault="003D49A5" w:rsidP="00EE37AA">
            <w:pPr>
              <w:tabs>
                <w:tab w:val="center" w:pos="5342"/>
              </w:tabs>
              <w:jc w:val="center"/>
              <w:rPr>
                <w:rFonts w:ascii="GHEA Grapalat" w:eastAsiaTheme="minorHAnsi" w:hAnsi="GHEA Grapalat"/>
                <w:b/>
                <w:sz w:val="20"/>
                <w:szCs w:val="20"/>
              </w:rPr>
            </w:pPr>
            <w:r w:rsidRPr="003D49A5">
              <w:rPr>
                <w:rFonts w:ascii="GHEA Grapalat" w:eastAsiaTheme="minorHAnsi" w:hAnsi="GHEA Grapalat"/>
                <w:b/>
                <w:sz w:val="20"/>
                <w:szCs w:val="20"/>
              </w:rPr>
              <w: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8BA99A7" w14:textId="77777777" w:rsidR="003D49A5" w:rsidRPr="003D49A5" w:rsidRDefault="003D49A5" w:rsidP="00EE37AA">
            <w:pPr>
              <w:tabs>
                <w:tab w:val="center" w:pos="5342"/>
              </w:tabs>
              <w:jc w:val="center"/>
              <w:rPr>
                <w:rFonts w:ascii="GHEA Grapalat" w:eastAsiaTheme="minorHAnsi" w:hAnsi="GHEA Grapalat"/>
                <w:b/>
                <w:sz w:val="20"/>
                <w:szCs w:val="20"/>
              </w:rPr>
            </w:pPr>
            <w:r w:rsidRPr="003D49A5">
              <w:rPr>
                <w:rFonts w:ascii="GHEA Grapalat" w:hAnsi="GHEA Grapalat"/>
                <w:sz w:val="20"/>
                <w:szCs w:val="20"/>
              </w:rPr>
              <w:t>Несоблюдение технических норм безопасности</w:t>
            </w:r>
          </w:p>
        </w:tc>
        <w:tc>
          <w:tcPr>
            <w:tcW w:w="3995" w:type="dxa"/>
            <w:tcBorders>
              <w:top w:val="single" w:sz="4" w:space="0" w:color="auto"/>
              <w:left w:val="single" w:sz="4" w:space="0" w:color="auto"/>
              <w:bottom w:val="single" w:sz="4" w:space="0" w:color="auto"/>
              <w:right w:val="single" w:sz="4" w:space="0" w:color="auto"/>
            </w:tcBorders>
            <w:vAlign w:val="center"/>
            <w:hideMark/>
          </w:tcPr>
          <w:p w14:paraId="49A564CC" w14:textId="77777777" w:rsidR="003D49A5" w:rsidRPr="003D49A5" w:rsidRDefault="003D49A5" w:rsidP="00EE37AA">
            <w:pPr>
              <w:tabs>
                <w:tab w:val="center" w:pos="5342"/>
              </w:tabs>
              <w:jc w:val="center"/>
              <w:rPr>
                <w:rFonts w:ascii="GHEA Grapalat" w:eastAsiaTheme="minorHAnsi" w:hAnsi="GHEA Grapalat"/>
                <w:sz w:val="20"/>
                <w:szCs w:val="20"/>
              </w:rPr>
            </w:pPr>
            <w:r w:rsidRPr="003D49A5">
              <w:rPr>
                <w:rFonts w:ascii="GHEA Grapalat" w:eastAsiaTheme="minorHAnsi" w:hAnsi="GHEA Grapalat"/>
                <w:sz w:val="20"/>
                <w:szCs w:val="20"/>
              </w:rPr>
              <w:t>Штраф - 0,5% от цены контракта</w:t>
            </w:r>
          </w:p>
        </w:tc>
      </w:tr>
      <w:tr w:rsidR="003D49A5" w:rsidRPr="003D49A5" w14:paraId="5D1FCE17" w14:textId="77777777" w:rsidTr="000F70A6">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77268C53" w14:textId="77777777" w:rsidR="003D49A5" w:rsidRPr="003D49A5" w:rsidRDefault="003D49A5" w:rsidP="00EE37AA">
            <w:pPr>
              <w:tabs>
                <w:tab w:val="center" w:pos="5342"/>
              </w:tabs>
              <w:jc w:val="center"/>
              <w:rPr>
                <w:rFonts w:ascii="GHEA Grapalat" w:eastAsiaTheme="minorHAnsi" w:hAnsi="GHEA Grapalat"/>
                <w:b/>
                <w:sz w:val="20"/>
                <w:szCs w:val="20"/>
              </w:rPr>
            </w:pPr>
            <w:r w:rsidRPr="003D49A5">
              <w:rPr>
                <w:rFonts w:ascii="GHEA Grapalat" w:eastAsiaTheme="minorHAnsi" w:hAnsi="GHEA Grapalat"/>
                <w:b/>
                <w:sz w:val="20"/>
                <w:szCs w:val="20"/>
              </w:rPr>
              <w:t>3</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CE239ED" w14:textId="77777777" w:rsidR="003D49A5" w:rsidRPr="003D49A5" w:rsidRDefault="003D49A5" w:rsidP="00EE37AA">
            <w:pPr>
              <w:tabs>
                <w:tab w:val="center" w:pos="5342"/>
              </w:tabs>
              <w:jc w:val="center"/>
              <w:rPr>
                <w:rFonts w:ascii="GHEA Grapalat" w:eastAsiaTheme="minorHAnsi" w:hAnsi="GHEA Grapalat"/>
                <w:b/>
                <w:sz w:val="20"/>
                <w:szCs w:val="20"/>
                <w:lang w:val="hy-AM"/>
              </w:rPr>
            </w:pPr>
            <w:r w:rsidRPr="003D49A5">
              <w:rPr>
                <w:rFonts w:ascii="GHEA Grapalat" w:hAnsi="GHEA Grapalat"/>
                <w:sz w:val="20"/>
                <w:szCs w:val="20"/>
              </w:rPr>
              <w:t>Несоблюдение санитарных и экологических норм</w:t>
            </w:r>
          </w:p>
        </w:tc>
        <w:tc>
          <w:tcPr>
            <w:tcW w:w="3995" w:type="dxa"/>
            <w:tcBorders>
              <w:top w:val="single" w:sz="4" w:space="0" w:color="auto"/>
              <w:left w:val="single" w:sz="4" w:space="0" w:color="auto"/>
              <w:bottom w:val="single" w:sz="4" w:space="0" w:color="auto"/>
              <w:right w:val="single" w:sz="4" w:space="0" w:color="auto"/>
            </w:tcBorders>
            <w:vAlign w:val="center"/>
            <w:hideMark/>
          </w:tcPr>
          <w:p w14:paraId="2DD4F09F" w14:textId="77777777" w:rsidR="003D49A5" w:rsidRPr="003D49A5" w:rsidRDefault="003D49A5" w:rsidP="00EE37AA">
            <w:pPr>
              <w:tabs>
                <w:tab w:val="center" w:pos="5342"/>
              </w:tabs>
              <w:jc w:val="center"/>
              <w:rPr>
                <w:rFonts w:ascii="GHEA Grapalat" w:eastAsiaTheme="minorHAnsi" w:hAnsi="GHEA Grapalat"/>
                <w:sz w:val="20"/>
                <w:szCs w:val="20"/>
              </w:rPr>
            </w:pPr>
            <w:r w:rsidRPr="003D49A5">
              <w:rPr>
                <w:rFonts w:ascii="GHEA Grapalat" w:eastAsiaTheme="minorHAnsi" w:hAnsi="GHEA Grapalat"/>
                <w:sz w:val="20"/>
                <w:szCs w:val="20"/>
              </w:rPr>
              <w:t>Штраф - 0,5% от цены контракта</w:t>
            </w:r>
          </w:p>
        </w:tc>
      </w:tr>
    </w:tbl>
    <w:p w14:paraId="5E9D76A7" w14:textId="77777777" w:rsidR="007A0FC0" w:rsidRPr="007A0FC0" w:rsidRDefault="007A0FC0" w:rsidP="00EE37AA">
      <w:pPr>
        <w:widowControl w:val="0"/>
        <w:tabs>
          <w:tab w:val="left" w:pos="1134"/>
        </w:tabs>
        <w:ind w:firstLine="567"/>
        <w:jc w:val="both"/>
        <w:rPr>
          <w:rFonts w:ascii="GHEA Grapalat" w:hAnsi="GHEA Grapalat"/>
        </w:rPr>
      </w:pPr>
    </w:p>
    <w:p w14:paraId="59DDC7CC" w14:textId="77777777" w:rsidR="00BB28C8" w:rsidRPr="00124BE9" w:rsidRDefault="00BB28C8" w:rsidP="00EE37AA">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EE37AA">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lastRenderedPageBreak/>
        <w:t xml:space="preserve">своих договорных обязательств. </w:t>
      </w:r>
    </w:p>
    <w:p w14:paraId="31AE6563" w14:textId="77777777" w:rsidR="00BB28C8" w:rsidRPr="009F3DC7" w:rsidRDefault="00BB28C8" w:rsidP="00EE37AA">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EE37AA">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EE37AA">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EE37AA">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EE37AA">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35"/>
        <w:t>32</w:t>
      </w:r>
      <w:r w:rsidRPr="009F3DC7">
        <w:rPr>
          <w:rFonts w:ascii="GHEA Grapalat" w:hAnsi="GHEA Grapalat"/>
        </w:rPr>
        <w:t>.</w:t>
      </w:r>
    </w:p>
    <w:p w14:paraId="1582AE9D" w14:textId="77777777" w:rsidR="00BB28C8" w:rsidRPr="009F3DC7" w:rsidRDefault="00BB28C8" w:rsidP="00EE37AA">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EE37AA">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EE37AA">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EE37AA">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w:t>
      </w:r>
      <w:r w:rsidRPr="009F3DC7">
        <w:rPr>
          <w:rFonts w:ascii="GHEA Grapalat" w:hAnsi="GHEA Grapalat"/>
        </w:rPr>
        <w:lastRenderedPageBreak/>
        <w:t xml:space="preserve">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EE37AA">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EE37AA">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EE37AA">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EE37AA">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508E8181" w14:textId="2D6C90B1" w:rsidR="00C53EC8" w:rsidRPr="004D7DD1" w:rsidRDefault="00BB28C8" w:rsidP="00EE37AA">
      <w:pPr>
        <w:widowControl w:val="0"/>
        <w:tabs>
          <w:tab w:val="left" w:pos="1134"/>
        </w:tabs>
        <w:ind w:firstLine="567"/>
        <w:jc w:val="both"/>
        <w:rPr>
          <w:rFonts w:ascii="GHEA Grapalat" w:hAnsi="GHEA Grapalat" w:cs="Sylfaen"/>
          <w:sz w:val="20"/>
          <w:szCs w:val="20"/>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53EC8" w:rsidRPr="00C53EC8">
        <w:rPr>
          <w:rFonts w:ascii="GHEA Grapalat" w:hAnsi="GHEA Grapalat"/>
          <w:sz w:val="20"/>
          <w:szCs w:val="20"/>
          <w:highlight w:val="yellow"/>
        </w:rPr>
        <w:t xml:space="preserve"> </w:t>
      </w:r>
      <w:r w:rsidR="00C53EC8" w:rsidRPr="000E2A01">
        <w:rPr>
          <w:rFonts w:ascii="GHEA Grapalat" w:hAnsi="GHEA Grapalat"/>
          <w:sz w:val="20"/>
          <w:szCs w:val="20"/>
        </w:rPr>
        <w:t>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w:t>
      </w:r>
      <w:r w:rsidR="00C53EC8" w:rsidRPr="000E2A01">
        <w:rPr>
          <w:rStyle w:val="FootnoteReference"/>
          <w:rFonts w:ascii="GHEA Grapalat" w:hAnsi="GHEA Grapalat"/>
          <w:sz w:val="20"/>
          <w:szCs w:val="20"/>
        </w:rPr>
        <w:footnoteReference w:customMarkFollows="1" w:id="36"/>
        <w:t>33</w:t>
      </w:r>
    </w:p>
    <w:p w14:paraId="737C1F9D" w14:textId="060B21A9" w:rsidR="00BB28C8" w:rsidRPr="009F3DC7" w:rsidRDefault="00CA1827" w:rsidP="00EE37AA">
      <w:pPr>
        <w:widowControl w:val="0"/>
        <w:tabs>
          <w:tab w:val="left" w:pos="1134"/>
        </w:tabs>
        <w:ind w:firstLine="567"/>
        <w:jc w:val="both"/>
        <w:rPr>
          <w:rFonts w:ascii="GHEA Grapalat" w:hAnsi="GHEA Grapalat" w:cs="Sylfaen"/>
        </w:rPr>
      </w:pPr>
      <w:r>
        <w:rPr>
          <w:rStyle w:val="FootnoteReference"/>
          <w:rFonts w:ascii="GHEA Grapalat" w:hAnsi="GHEA Grapalat"/>
        </w:rPr>
        <w:footnoteReference w:customMarkFollows="1" w:id="37"/>
        <w:t>33</w:t>
      </w:r>
      <w:r w:rsidR="00BB28C8" w:rsidRPr="009F3DC7">
        <w:rPr>
          <w:rFonts w:ascii="GHEA Grapalat" w:hAnsi="GHEA Grapalat"/>
        </w:rPr>
        <w:t>.</w:t>
      </w:r>
    </w:p>
    <w:p w14:paraId="7BD5AE23" w14:textId="77777777" w:rsidR="00BB28C8" w:rsidRPr="009F3DC7" w:rsidRDefault="00BB28C8" w:rsidP="00EE37AA">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8"/>
        <w:t>34</w:t>
      </w:r>
      <w:r w:rsidRPr="009F3DC7">
        <w:rPr>
          <w:rFonts w:ascii="GHEA Grapalat" w:hAnsi="GHEA Grapalat"/>
        </w:rPr>
        <w:t>.</w:t>
      </w:r>
    </w:p>
    <w:p w14:paraId="4F8673DE" w14:textId="77777777" w:rsidR="00BB28C8" w:rsidRPr="00124BE9" w:rsidRDefault="00BB28C8" w:rsidP="00EE37AA">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EE37AA">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EE37AA">
      <w:pPr>
        <w:widowControl w:val="0"/>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w:t>
      </w:r>
      <w:r w:rsidRPr="009F3DC7">
        <w:rPr>
          <w:rFonts w:ascii="GHEA Grapalat" w:hAnsi="GHEA Grapalat"/>
        </w:rPr>
        <w:lastRenderedPageBreak/>
        <w:t>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EE37AA">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5525DDDD" w:rsidR="004B4A95" w:rsidRDefault="00BB28C8" w:rsidP="00EE37AA">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49606410" w14:textId="32E68E2C" w:rsidR="006D77ED" w:rsidRPr="009A510B" w:rsidRDefault="00ED3C7C" w:rsidP="00EE37AA">
      <w:pPr>
        <w:jc w:val="both"/>
        <w:rPr>
          <w:ins w:id="24" w:author="Inesa Kocharyan" w:date="2025-02-07T10:55:00Z"/>
          <w:rStyle w:val="ezkurwreuab5ozgtqnkl"/>
          <w:rFonts w:ascii="GHEA Grapalat" w:hAnsi="GHEA Grapalat"/>
          <w:lang w:val="hy-AM"/>
        </w:rPr>
      </w:pPr>
      <w:r w:rsidRPr="00ED3C7C">
        <w:rPr>
          <w:rFonts w:ascii="GHEA Grapalat" w:eastAsiaTheme="minorHAnsi" w:hAnsi="GHEA Grapalat" w:cstheme="minorBidi"/>
          <w:sz w:val="22"/>
          <w:szCs w:val="22"/>
        </w:rPr>
        <w:t xml:space="preserve">  </w:t>
      </w:r>
      <w:r w:rsidR="006D77ED" w:rsidRPr="002D714B">
        <w:rPr>
          <w:rFonts w:ascii="GHEA Grapalat" w:eastAsiaTheme="minorHAnsi" w:hAnsi="GHEA Grapalat" w:cstheme="minorBidi"/>
          <w:sz w:val="22"/>
          <w:szCs w:val="22"/>
        </w:rPr>
        <w:t xml:space="preserve">     8.12 </w:t>
      </w:r>
      <w:r w:rsidR="006D77ED" w:rsidRPr="002D714B">
        <w:rPr>
          <w:rFonts w:ascii="GHEA Grapalat" w:hAnsi="GHEA Grapalat"/>
          <w:spacing w:val="-4"/>
        </w:rPr>
        <w:t>Подрядчик</w:t>
      </w:r>
      <w:ins w:id="25" w:author="Inesa Kocharyan" w:date="2025-02-07T10:55:00Z">
        <w:r w:rsidR="006D77ED" w:rsidRPr="002D714B">
          <w:rPr>
            <w:rFonts w:ascii="GHEA Grapalat" w:hAnsi="GHEA Grapalat"/>
            <w:color w:val="000000" w:themeColor="text1"/>
          </w:rPr>
          <w:t xml:space="preserve"> </w:t>
        </w:r>
      </w:ins>
      <w:r w:rsidR="006D77ED" w:rsidRPr="002D714B">
        <w:rPr>
          <w:rStyle w:val="ezkurwreuab5ozgtqnkl"/>
          <w:rFonts w:ascii="GHEA Grapalat" w:hAnsi="GHEA Grapalat"/>
        </w:rPr>
        <w:t>имеет право</w:t>
      </w:r>
      <w:r w:rsidR="006D77ED" w:rsidRPr="002D714B">
        <w:rPr>
          <w:rFonts w:ascii="GHEA Grapalat" w:hAnsi="GHEA Grapalat"/>
        </w:rPr>
        <w:t xml:space="preserve"> </w:t>
      </w:r>
      <w:r w:rsidR="006D77ED"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6D77ED" w:rsidRPr="002D714B">
        <w:rPr>
          <w:rFonts w:ascii="GHEA Grapalat" w:hAnsi="GHEA Grapalat"/>
        </w:rPr>
        <w:t xml:space="preserve"> </w:t>
      </w:r>
      <w:r w:rsidR="006D77ED" w:rsidRPr="002D714B">
        <w:rPr>
          <w:rStyle w:val="ezkurwreuab5ozgtqnkl"/>
          <w:rFonts w:ascii="GHEA Grapalat" w:hAnsi="GHEA Grapalat"/>
        </w:rPr>
        <w:t xml:space="preserve">(далее-договор факторинга). В </w:t>
      </w:r>
      <w:r w:rsidR="006D77ED"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006D77ED" w:rsidRPr="002D714B">
        <w:rPr>
          <w:rStyle w:val="ezkurwreuab5ozgtqnkl"/>
          <w:rFonts w:ascii="GHEA Grapalat" w:hAnsi="GHEA Grapalat"/>
        </w:rPr>
        <w:t>Заказчик</w:t>
      </w:r>
      <w:r w:rsidR="006D77ED" w:rsidRPr="002D714B">
        <w:rPr>
          <w:rFonts w:ascii="GHEA Grapalat" w:hAnsi="GHEA Grapalat"/>
        </w:rPr>
        <w:t xml:space="preserve"> </w:t>
      </w:r>
      <w:r w:rsidR="006D77ED" w:rsidRPr="002D714B">
        <w:rPr>
          <w:rStyle w:val="ezkurwreuab5ozgtqnkl"/>
          <w:rFonts w:ascii="GHEA Grapalat" w:hAnsi="GHEA Grapalat"/>
        </w:rPr>
        <w:t xml:space="preserve">при осуществлении платежей обеспечивает расчет и зачет штрафов и пеней </w:t>
      </w:r>
      <w:r w:rsidR="006D77ED" w:rsidRPr="002D714B">
        <w:rPr>
          <w:rFonts w:ascii="GHEA Grapalat" w:hAnsi="GHEA Grapalat"/>
          <w:spacing w:val="-4"/>
        </w:rPr>
        <w:t>Подрядчику</w:t>
      </w:r>
      <w:r w:rsidR="006D77ED" w:rsidRPr="002D714B">
        <w:rPr>
          <w:rFonts w:ascii="GHEA Grapalat" w:hAnsi="GHEA Grapalat"/>
        </w:rPr>
        <w:t xml:space="preserve"> </w:t>
      </w:r>
      <w:r w:rsidR="006D77ED" w:rsidRPr="002D714B">
        <w:rPr>
          <w:rStyle w:val="ezkurwreuab5ozgtqnkl"/>
          <w:rFonts w:ascii="GHEA Grapalat" w:hAnsi="GHEA Grapalat"/>
        </w:rPr>
        <w:t>с суммами, подлежащими уплате, независимо от</w:t>
      </w:r>
      <w:r w:rsidR="006D77ED" w:rsidRPr="002D714B">
        <w:rPr>
          <w:rFonts w:ascii="GHEA Grapalat" w:hAnsi="GHEA Grapalat"/>
        </w:rPr>
        <w:t xml:space="preserve"> </w:t>
      </w:r>
      <w:r w:rsidR="006D77ED" w:rsidRPr="002D714B">
        <w:rPr>
          <w:rStyle w:val="ezkurwreuab5ozgtqnkl"/>
          <w:rFonts w:ascii="GHEA Grapalat" w:hAnsi="GHEA Grapalat"/>
        </w:rPr>
        <w:t>того,</w:t>
      </w:r>
      <w:r w:rsidR="006D77ED" w:rsidRPr="002D714B">
        <w:rPr>
          <w:rFonts w:ascii="GHEA Grapalat" w:hAnsi="GHEA Grapalat"/>
        </w:rPr>
        <w:t xml:space="preserve"> </w:t>
      </w:r>
      <w:r w:rsidR="006D77ED" w:rsidRPr="002D714B">
        <w:rPr>
          <w:rStyle w:val="ezkurwreuab5ozgtqnkl"/>
          <w:rFonts w:ascii="GHEA Grapalat" w:hAnsi="GHEA Grapalat"/>
        </w:rPr>
        <w:t>было ли</w:t>
      </w:r>
      <w:r w:rsidR="006D77ED" w:rsidRPr="002D714B">
        <w:rPr>
          <w:rFonts w:ascii="GHEA Grapalat" w:hAnsi="GHEA Grapalat"/>
        </w:rPr>
        <w:t xml:space="preserve"> </w:t>
      </w:r>
      <w:r w:rsidR="006D77ED" w:rsidRPr="002D714B">
        <w:rPr>
          <w:rStyle w:val="ezkurwreuab5ozgtqnkl"/>
          <w:rFonts w:ascii="GHEA Grapalat" w:hAnsi="GHEA Grapalat"/>
        </w:rPr>
        <w:t>уступлено требование</w:t>
      </w:r>
      <w:r w:rsidR="006D77ED" w:rsidRPr="009A510B">
        <w:rPr>
          <w:rStyle w:val="ezkurwreuab5ozgtqnkl"/>
          <w:rFonts w:ascii="GHEA Grapalat" w:hAnsi="GHEA Grapalat"/>
          <w:lang w:val="hy-AM"/>
        </w:rPr>
        <w:t xml:space="preserve">. </w:t>
      </w:r>
      <w:r w:rsidR="006D77ED" w:rsidRPr="002D714B">
        <w:rPr>
          <w:rStyle w:val="ezkurwreuab5ozgtqnkl"/>
          <w:rFonts w:ascii="GHEA Grapalat" w:hAnsi="GHEA Grapalat"/>
        </w:rPr>
        <w:t>При</w:t>
      </w:r>
      <w:r w:rsidR="006D77ED" w:rsidRPr="002D714B">
        <w:rPr>
          <w:rFonts w:ascii="GHEA Grapalat" w:hAnsi="GHEA Grapalat"/>
        </w:rPr>
        <w:t xml:space="preserve"> </w:t>
      </w:r>
      <w:r w:rsidR="006D77ED"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6D77ED" w:rsidRPr="009A510B">
        <w:rPr>
          <w:rStyle w:val="ezkurwreuab5ozgtqnkl"/>
          <w:rFonts w:ascii="GHEA Grapalat" w:hAnsi="GHEA Grapalat"/>
        </w:rPr>
        <w:t>N</w:t>
      </w:r>
      <w:r w:rsidR="006D77ED" w:rsidRPr="002D714B">
        <w:rPr>
          <w:rStyle w:val="ezkurwreuab5ozgtqnkl"/>
          <w:rFonts w:ascii="GHEA Grapalat" w:hAnsi="GHEA Grapalat"/>
        </w:rPr>
        <w:t xml:space="preserve"> 5) Заказчик</w:t>
      </w:r>
      <w:r w:rsidR="006D77ED" w:rsidRPr="002D714B">
        <w:rPr>
          <w:rFonts w:ascii="GHEA Grapalat" w:hAnsi="GHEA Grapalat"/>
        </w:rPr>
        <w:t xml:space="preserve"> </w:t>
      </w:r>
      <w:r w:rsidR="006D77ED" w:rsidRPr="002D714B">
        <w:rPr>
          <w:rStyle w:val="ezkurwreuab5ozgtqnkl"/>
          <w:rFonts w:ascii="GHEA Grapalat" w:hAnsi="GHEA Grapalat"/>
        </w:rPr>
        <w:t>производит платеж, установленный договором, финансовому</w:t>
      </w:r>
      <w:r w:rsidR="006D77ED" w:rsidRPr="002D714B">
        <w:rPr>
          <w:rFonts w:ascii="GHEA Grapalat" w:hAnsi="GHEA Grapalat"/>
        </w:rPr>
        <w:t xml:space="preserve"> </w:t>
      </w:r>
      <w:r w:rsidR="006D77ED" w:rsidRPr="002D714B">
        <w:rPr>
          <w:rStyle w:val="ezkurwreuab5ozgtqnkl"/>
          <w:rFonts w:ascii="GHEA Grapalat" w:hAnsi="GHEA Grapalat"/>
        </w:rPr>
        <w:t>агенту, если</w:t>
      </w:r>
      <w:r w:rsidR="006D77ED" w:rsidRPr="002D714B">
        <w:rPr>
          <w:rFonts w:ascii="GHEA Grapalat" w:hAnsi="GHEA Grapalat"/>
        </w:rPr>
        <w:t xml:space="preserve"> </w:t>
      </w:r>
      <w:r w:rsidR="006D77ED" w:rsidRPr="002D714B">
        <w:rPr>
          <w:rStyle w:val="ezkurwreuab5ozgtqnkl"/>
          <w:rFonts w:ascii="GHEA Grapalat" w:hAnsi="GHEA Grapalat"/>
        </w:rPr>
        <w:t>уведомление</w:t>
      </w:r>
      <w:r w:rsidR="006D77ED" w:rsidRPr="002D714B">
        <w:rPr>
          <w:rFonts w:ascii="GHEA Grapalat" w:hAnsi="GHEA Grapalat"/>
        </w:rPr>
        <w:t xml:space="preserve"> </w:t>
      </w:r>
      <w:r w:rsidR="006D77ED" w:rsidRPr="002D714B">
        <w:rPr>
          <w:rStyle w:val="ezkurwreuab5ozgtqnkl"/>
          <w:rFonts w:ascii="GHEA Grapalat" w:hAnsi="GHEA Grapalat"/>
        </w:rPr>
        <w:t>было получено</w:t>
      </w:r>
      <w:r w:rsidR="006D77ED" w:rsidRPr="002D714B">
        <w:rPr>
          <w:rFonts w:ascii="GHEA Grapalat" w:hAnsi="GHEA Grapalat"/>
        </w:rPr>
        <w:t xml:space="preserve"> </w:t>
      </w:r>
      <w:r w:rsidR="006D77ED"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006D77ED" w:rsidRPr="002D714B">
        <w:rPr>
          <w:rStyle w:val="ezkurwreuab5ozgtqnkl"/>
          <w:rFonts w:ascii="GHEA Grapalat" w:hAnsi="GHEA Grapalat"/>
          <w:vertAlign w:val="superscript"/>
        </w:rPr>
        <w:t>35</w:t>
      </w:r>
    </w:p>
    <w:p w14:paraId="11EBA603" w14:textId="77777777" w:rsidR="006D77ED" w:rsidRPr="002D714B" w:rsidRDefault="006D77ED" w:rsidP="00EE37AA">
      <w:pPr>
        <w:widowControl w:val="0"/>
        <w:tabs>
          <w:tab w:val="left" w:pos="1276"/>
        </w:tabs>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84C7FA8" w14:textId="0C6345B9" w:rsidR="006D77ED" w:rsidRPr="00873DBD" w:rsidRDefault="006D77ED" w:rsidP="00EE37AA">
      <w:pPr>
        <w:widowControl w:val="0"/>
        <w:tabs>
          <w:tab w:val="left" w:pos="1276"/>
        </w:tabs>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w:t>
      </w:r>
      <w:r w:rsidRPr="002D714B">
        <w:rPr>
          <w:rFonts w:ascii="GHEA Grapalat" w:hAnsi="GHEA Grapalat"/>
        </w:rPr>
        <w:lastRenderedPageBreak/>
        <w:t xml:space="preserve">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w:t>
      </w:r>
      <w:r w:rsidR="0035693C">
        <w:rPr>
          <w:rFonts w:ascii="GHEA Grapalat" w:hAnsi="GHEA Grapalat"/>
          <w:lang w:val="hy-AM"/>
        </w:rPr>
        <w:t xml:space="preserve"> </w:t>
      </w:r>
      <w:r w:rsidR="0035693C" w:rsidRPr="00873DBD">
        <w:rPr>
          <w:rFonts w:ascii="GHEA Grapalat" w:hAnsi="GHEA Grapalat"/>
        </w:rPr>
        <w:t xml:space="preserve">№ </w:t>
      </w:r>
      <w:r w:rsidR="0035693C">
        <w:rPr>
          <w:rFonts w:ascii="GHEA Grapalat" w:hAnsi="GHEA Grapalat"/>
          <w:lang w:val="hy-AM"/>
        </w:rPr>
        <w:t>1.</w:t>
      </w:r>
      <w:r w:rsidR="0035693C" w:rsidRPr="00873DBD">
        <w:rPr>
          <w:rFonts w:ascii="GHEA Grapalat" w:hAnsi="GHEA Grapalat"/>
        </w:rPr>
        <w:t>1,</w:t>
      </w:r>
      <w:r w:rsidRPr="00873DBD">
        <w:rPr>
          <w:rFonts w:ascii="GHEA Grapalat" w:hAnsi="GHEA Grapalat"/>
        </w:rPr>
        <w:t xml:space="preserve"> № 2, № 3, № 4 , № 4.1 и № 5 к настоящему договору считаются неотъемлемой частью договора.</w:t>
      </w:r>
    </w:p>
    <w:p w14:paraId="56C594EA" w14:textId="5E762CAC" w:rsidR="00BB28C8" w:rsidRDefault="00BB28C8" w:rsidP="00EE37AA">
      <w:pPr>
        <w:widowControl w:val="0"/>
        <w:tabs>
          <w:tab w:val="left" w:pos="1276"/>
        </w:tabs>
        <w:ind w:firstLine="567"/>
        <w:jc w:val="both"/>
        <w:rPr>
          <w:rFonts w:ascii="GHEA Grapalat" w:hAnsi="GHEA Grapalat"/>
        </w:rPr>
      </w:pPr>
      <w:r w:rsidRPr="009F3DC7">
        <w:rPr>
          <w:rFonts w:ascii="GHEA Grapalat" w:hAnsi="GHEA Grapalat"/>
        </w:rPr>
        <w:t>8.1</w:t>
      </w:r>
      <w:r w:rsidR="006D77ED" w:rsidRPr="009C5264">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72877DEA" w14:textId="79D8E3EB" w:rsidR="002030CE" w:rsidRDefault="002030CE" w:rsidP="00EE37AA">
      <w:pPr>
        <w:widowControl w:val="0"/>
        <w:tabs>
          <w:tab w:val="left" w:pos="1276"/>
        </w:tabs>
        <w:ind w:firstLine="567"/>
        <w:jc w:val="both"/>
        <w:rPr>
          <w:rFonts w:ascii="GHEA Grapalat" w:hAnsi="GHEA Grapalat"/>
          <w:vertAlign w:val="superscript"/>
        </w:rPr>
      </w:pPr>
      <w:r w:rsidRPr="00820297">
        <w:rPr>
          <w:rFonts w:ascii="GHEA Grapalat" w:hAnsi="GHEA Grapalat"/>
        </w:rPr>
        <w:t>8.16.</w:t>
      </w:r>
      <w:r w:rsidRPr="00820297">
        <w:rPr>
          <w:rFonts w:ascii="GHEA Grapalat" w:hAnsi="GHEA Grapalat"/>
        </w:rPr>
        <w:tab/>
        <w:t>Выполнение предусмотренных</w:t>
      </w:r>
      <w:r w:rsidRPr="009F3DC7">
        <w:rPr>
          <w:rFonts w:ascii="GHEA Grapalat" w:hAnsi="GHEA Grapalat"/>
        </w:rPr>
        <w:t xml:space="preserve">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Pr>
          <w:rFonts w:ascii="GHEA Grapalat" w:hAnsi="GHEA Grapalat"/>
        </w:rPr>
        <w:t xml:space="preserve"> </w:t>
      </w:r>
      <w:r w:rsidRPr="0065341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тикратный размер базовой единицы закупок, то Заказчиком будет заключенo соглашение в случае, если представленн</w:t>
      </w:r>
      <w:r>
        <w:rPr>
          <w:rFonts w:ascii="GHEA Grapalat" w:hAnsi="GHEA Grapalat"/>
        </w:rPr>
        <w:t>ые</w:t>
      </w:r>
      <w:r w:rsidRPr="009F3DC7">
        <w:rPr>
          <w:rFonts w:ascii="GHEA Grapalat" w:hAnsi="GHEA Grapalat"/>
        </w:rPr>
        <w:t xml:space="preserve"> Подрядчиком в виде неустойки обеспечени</w:t>
      </w:r>
      <w:r>
        <w:rPr>
          <w:rFonts w:ascii="GHEA Grapalat" w:hAnsi="GHEA Grapalat"/>
        </w:rPr>
        <w:t>я</w:t>
      </w:r>
      <w:r w:rsidRPr="009F3DC7">
        <w:rPr>
          <w:rFonts w:ascii="GHEA Grapalat" w:hAnsi="GHEA Grapalat"/>
        </w:rPr>
        <w:t xml:space="preserve"> </w:t>
      </w:r>
      <w:r>
        <w:rPr>
          <w:rFonts w:ascii="GHEA Grapalat" w:hAnsi="GHEA Grapalat"/>
        </w:rPr>
        <w:t xml:space="preserve">квалификации и </w:t>
      </w:r>
      <w:r w:rsidRPr="009F3DC7">
        <w:rPr>
          <w:rFonts w:ascii="GHEA Grapalat" w:hAnsi="GHEA Grapalat"/>
        </w:rPr>
        <w:t>договора заменя</w:t>
      </w:r>
      <w:r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sidRPr="007B0CBD">
        <w:rPr>
          <w:rFonts w:ascii="GHEA Grapalat" w:hAnsi="GHEA Grapalat"/>
        </w:rPr>
        <w:t>ые</w:t>
      </w:r>
      <w:r w:rsidRPr="009F3DC7">
        <w:rPr>
          <w:rFonts w:ascii="GHEA Grapalat" w:hAnsi="GHEA Grapalat"/>
        </w:rPr>
        <w:t xml:space="preserve"> обеспечени</w:t>
      </w:r>
      <w:r w:rsidRPr="007B0CBD">
        <w:rPr>
          <w:rFonts w:ascii="GHEA Grapalat" w:hAnsi="GHEA Grapalat"/>
        </w:rPr>
        <w:t xml:space="preserve">я </w:t>
      </w:r>
      <w:r w:rsidRPr="009F3DC7">
        <w:rPr>
          <w:rFonts w:ascii="GHEA Grapalat" w:hAnsi="GHEA Grapalat"/>
        </w:rPr>
        <w:t xml:space="preserve"> в течение </w:t>
      </w:r>
      <w:r w:rsidR="003A3851" w:rsidRPr="003A3851">
        <w:rPr>
          <w:rFonts w:ascii="GHEA Grapalat" w:hAnsi="GHEA Grapalat"/>
        </w:rPr>
        <w:t>10</w:t>
      </w:r>
      <w:r w:rsidRPr="009F3DC7">
        <w:rPr>
          <w:rFonts w:ascii="GHEA Grapalat" w:hAnsi="GHEA Grapalat"/>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t>3</w:t>
      </w:r>
      <w:r w:rsidRPr="002A75B6">
        <w:rPr>
          <w:rFonts w:ascii="GHEA Grapalat" w:hAnsi="GHEA Grapalat"/>
          <w:vertAlign w:val="superscript"/>
        </w:rPr>
        <w:t>6</w:t>
      </w:r>
    </w:p>
    <w:p w14:paraId="03593EB1" w14:textId="77777777" w:rsidR="00BB28C8" w:rsidRPr="009F3DC7" w:rsidRDefault="00BB28C8" w:rsidP="00EE37AA">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EE37AA">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EE37AA">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EE37AA">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EE37AA">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EE37AA">
            <w:pPr>
              <w:widowControl w:val="0"/>
              <w:jc w:val="center"/>
              <w:rPr>
                <w:rFonts w:ascii="GHEA Grapalat" w:hAnsi="GHEA Grapalat"/>
              </w:rPr>
            </w:pPr>
          </w:p>
        </w:tc>
        <w:tc>
          <w:tcPr>
            <w:tcW w:w="4343" w:type="dxa"/>
          </w:tcPr>
          <w:p w14:paraId="54A50A05" w14:textId="77777777" w:rsidR="00BB28C8" w:rsidRPr="009F3DC7" w:rsidRDefault="00BB28C8" w:rsidP="00EE37AA">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EE37AA">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EE37AA">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EE37AA">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EE37AA">
      <w:pPr>
        <w:widowControl w:val="0"/>
        <w:tabs>
          <w:tab w:val="left" w:pos="1276"/>
        </w:tabs>
        <w:ind w:firstLine="567"/>
        <w:jc w:val="both"/>
        <w:rPr>
          <w:rFonts w:ascii="GHEA Grapalat" w:hAnsi="GHEA Grapalat"/>
          <w:i/>
          <w:lang w:val="en-US"/>
        </w:rPr>
      </w:pPr>
    </w:p>
    <w:p w14:paraId="07788426" w14:textId="77777777" w:rsidR="00BB28C8" w:rsidRPr="009F3DC7" w:rsidRDefault="00BB28C8" w:rsidP="00EE37AA">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EE37AA">
      <w:pPr>
        <w:widowControl w:val="0"/>
        <w:ind w:firstLine="567"/>
        <w:rPr>
          <w:rFonts w:ascii="GHEA Grapalat" w:hAnsi="GHEA Grapalat"/>
          <w:i/>
        </w:rPr>
      </w:pPr>
      <w:r w:rsidRPr="009F3DC7">
        <w:rPr>
          <w:rFonts w:ascii="GHEA Grapalat" w:hAnsi="GHEA Grapalat"/>
        </w:rPr>
        <w:br w:type="page"/>
      </w:r>
    </w:p>
    <w:p w14:paraId="268AABA0" w14:textId="77777777" w:rsidR="00293DB9" w:rsidRDefault="00293DB9" w:rsidP="00EE37AA">
      <w:pPr>
        <w:widowControl w:val="0"/>
        <w:ind w:firstLine="567"/>
        <w:jc w:val="right"/>
        <w:rPr>
          <w:rFonts w:ascii="GHEA Grapalat" w:hAnsi="GHEA Grapalat"/>
          <w:i/>
        </w:rPr>
        <w:sectPr w:rsidR="00293DB9" w:rsidSect="00166832">
          <w:footerReference w:type="default" r:id="rId13"/>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EE37AA">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EE37AA">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EE37AA">
      <w:pPr>
        <w:widowControl w:val="0"/>
        <w:ind w:firstLine="567"/>
        <w:jc w:val="right"/>
        <w:rPr>
          <w:rFonts w:ascii="GHEA Grapalat" w:hAnsi="GHEA Grapalat"/>
          <w:i/>
        </w:rPr>
      </w:pPr>
    </w:p>
    <w:p w14:paraId="73CC0ED4" w14:textId="390B87B5" w:rsidR="00DE4A55" w:rsidRPr="002D2282" w:rsidRDefault="00DE4A55" w:rsidP="00EE37AA">
      <w:pPr>
        <w:jc w:val="right"/>
        <w:rPr>
          <w:rFonts w:ascii="GHEA Grapalat" w:hAnsi="GHEA Grapalat"/>
          <w:sz w:val="20"/>
        </w:rPr>
      </w:pPr>
    </w:p>
    <w:p w14:paraId="3B0EE834" w14:textId="77777777" w:rsidR="00D63B1F" w:rsidRPr="00E71B18" w:rsidRDefault="00D63B1F" w:rsidP="00EE37AA">
      <w:pPr>
        <w:widowControl w:val="0"/>
        <w:ind w:firstLine="567"/>
        <w:jc w:val="center"/>
        <w:rPr>
          <w:rFonts w:ascii="GHEA Grapalat" w:hAnsi="GHEA Grapalat"/>
          <w:b/>
          <w:sz w:val="28"/>
          <w:szCs w:val="28"/>
        </w:rPr>
      </w:pPr>
    </w:p>
    <w:p w14:paraId="479ACCC9" w14:textId="3A44CBC5" w:rsidR="00BB28C8" w:rsidRDefault="008B56A4" w:rsidP="00EE37AA">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6411ED66" w:rsidR="00BB28C8" w:rsidRDefault="00BB28C8" w:rsidP="00EE37AA">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10303" w:type="dxa"/>
        <w:tblLook w:val="04A0" w:firstRow="1" w:lastRow="0" w:firstColumn="1" w:lastColumn="0" w:noHBand="0" w:noVBand="1"/>
      </w:tblPr>
      <w:tblGrid>
        <w:gridCol w:w="915"/>
        <w:gridCol w:w="3940"/>
        <w:gridCol w:w="1185"/>
        <w:gridCol w:w="1220"/>
        <w:gridCol w:w="1460"/>
        <w:gridCol w:w="1583"/>
      </w:tblGrid>
      <w:tr w:rsidR="00013BE9" w:rsidRPr="00B47498" w14:paraId="5C9D91A5" w14:textId="77777777" w:rsidTr="00E01609">
        <w:trPr>
          <w:trHeight w:val="990"/>
        </w:trPr>
        <w:tc>
          <w:tcPr>
            <w:tcW w:w="915" w:type="dxa"/>
            <w:tcBorders>
              <w:top w:val="single" w:sz="4" w:space="0" w:color="auto"/>
              <w:left w:val="single" w:sz="4" w:space="0" w:color="auto"/>
              <w:bottom w:val="single" w:sz="4" w:space="0" w:color="auto"/>
              <w:right w:val="single" w:sz="4" w:space="0" w:color="auto"/>
            </w:tcBorders>
            <w:vAlign w:val="center"/>
            <w:hideMark/>
          </w:tcPr>
          <w:p w14:paraId="5F9BA15E" w14:textId="77777777" w:rsidR="00013BE9" w:rsidRDefault="00013BE9" w:rsidP="00E01609">
            <w:pPr>
              <w:jc w:val="center"/>
              <w:rPr>
                <w:rFonts w:ascii="Calibri" w:hAnsi="Calibri" w:cs="Calibri"/>
                <w:b/>
                <w:bCs/>
                <w:sz w:val="20"/>
                <w:szCs w:val="20"/>
              </w:rPr>
            </w:pPr>
            <w:r>
              <w:rPr>
                <w:rFonts w:ascii="Calibri" w:hAnsi="Calibri" w:cs="Calibri"/>
                <w:b/>
                <w:bCs/>
                <w:sz w:val="20"/>
                <w:szCs w:val="20"/>
              </w:rPr>
              <w:t xml:space="preserve">Հ/Հ </w:t>
            </w:r>
            <w:r>
              <w:rPr>
                <w:rFonts w:ascii="Calibri" w:hAnsi="Calibri" w:cs="Calibri"/>
                <w:b/>
                <w:bCs/>
                <w:sz w:val="20"/>
                <w:szCs w:val="20"/>
              </w:rPr>
              <w:br/>
              <w:t>ПП</w:t>
            </w:r>
          </w:p>
        </w:tc>
        <w:tc>
          <w:tcPr>
            <w:tcW w:w="3940" w:type="dxa"/>
            <w:tcBorders>
              <w:top w:val="single" w:sz="4" w:space="0" w:color="auto"/>
              <w:left w:val="nil"/>
              <w:bottom w:val="single" w:sz="4" w:space="0" w:color="auto"/>
              <w:right w:val="single" w:sz="4" w:space="0" w:color="auto"/>
            </w:tcBorders>
            <w:vAlign w:val="center"/>
            <w:hideMark/>
          </w:tcPr>
          <w:p w14:paraId="708A6C03" w14:textId="77777777" w:rsidR="00013BE9" w:rsidRDefault="00013BE9" w:rsidP="00E01609">
            <w:pPr>
              <w:jc w:val="center"/>
              <w:rPr>
                <w:rFonts w:ascii="Calibri" w:hAnsi="Calibri" w:cs="Calibri"/>
                <w:b/>
                <w:bCs/>
                <w:sz w:val="20"/>
                <w:szCs w:val="20"/>
              </w:rPr>
            </w:pPr>
            <w:r>
              <w:rPr>
                <w:rFonts w:ascii="Calibri" w:hAnsi="Calibri" w:cs="Calibri"/>
                <w:b/>
                <w:bCs/>
                <w:sz w:val="20"/>
                <w:szCs w:val="20"/>
              </w:rPr>
              <w:t xml:space="preserve">Աշխատանքների անվանումը </w:t>
            </w:r>
            <w:r>
              <w:rPr>
                <w:rFonts w:ascii="Calibri" w:hAnsi="Calibri" w:cs="Calibri"/>
                <w:b/>
                <w:bCs/>
                <w:sz w:val="20"/>
                <w:szCs w:val="20"/>
              </w:rPr>
              <w:br/>
              <w:t>Наименование работ</w:t>
            </w:r>
          </w:p>
        </w:tc>
        <w:tc>
          <w:tcPr>
            <w:tcW w:w="1185" w:type="dxa"/>
            <w:tcBorders>
              <w:top w:val="single" w:sz="4" w:space="0" w:color="auto"/>
              <w:left w:val="nil"/>
              <w:bottom w:val="single" w:sz="4" w:space="0" w:color="auto"/>
              <w:right w:val="single" w:sz="4" w:space="0" w:color="auto"/>
            </w:tcBorders>
            <w:vAlign w:val="center"/>
            <w:hideMark/>
          </w:tcPr>
          <w:p w14:paraId="095E9944" w14:textId="77777777" w:rsidR="00013BE9" w:rsidRDefault="00013BE9" w:rsidP="00E01609">
            <w:pPr>
              <w:jc w:val="center"/>
              <w:rPr>
                <w:rFonts w:ascii="Calibri" w:hAnsi="Calibri" w:cs="Calibri"/>
                <w:b/>
                <w:bCs/>
                <w:sz w:val="20"/>
                <w:szCs w:val="20"/>
              </w:rPr>
            </w:pPr>
            <w:r>
              <w:rPr>
                <w:rFonts w:ascii="Calibri" w:hAnsi="Calibri" w:cs="Calibri"/>
                <w:b/>
                <w:bCs/>
                <w:sz w:val="20"/>
                <w:szCs w:val="20"/>
              </w:rPr>
              <w:t>Չափ․ միավոր</w:t>
            </w:r>
            <w:r>
              <w:rPr>
                <w:rFonts w:ascii="Calibri" w:hAnsi="Calibri" w:cs="Calibri"/>
                <w:b/>
                <w:bCs/>
                <w:sz w:val="20"/>
                <w:szCs w:val="20"/>
              </w:rPr>
              <w:br/>
              <w:t xml:space="preserve"> Единица измерения</w:t>
            </w:r>
          </w:p>
        </w:tc>
        <w:tc>
          <w:tcPr>
            <w:tcW w:w="1220" w:type="dxa"/>
            <w:tcBorders>
              <w:top w:val="single" w:sz="4" w:space="0" w:color="auto"/>
              <w:left w:val="nil"/>
              <w:bottom w:val="single" w:sz="4" w:space="0" w:color="auto"/>
              <w:right w:val="single" w:sz="4" w:space="0" w:color="auto"/>
            </w:tcBorders>
            <w:vAlign w:val="center"/>
            <w:hideMark/>
          </w:tcPr>
          <w:p w14:paraId="0D2A8805" w14:textId="77777777" w:rsidR="00013BE9" w:rsidRDefault="00013BE9" w:rsidP="00E01609">
            <w:pPr>
              <w:jc w:val="center"/>
              <w:rPr>
                <w:rFonts w:ascii="Calibri" w:hAnsi="Calibri" w:cs="Calibri"/>
                <w:b/>
                <w:bCs/>
                <w:sz w:val="20"/>
                <w:szCs w:val="20"/>
              </w:rPr>
            </w:pPr>
            <w:r>
              <w:rPr>
                <w:rFonts w:ascii="Calibri" w:hAnsi="Calibri" w:cs="Calibri"/>
                <w:b/>
                <w:bCs/>
                <w:sz w:val="20"/>
                <w:szCs w:val="20"/>
              </w:rPr>
              <w:t>Քանակը</w:t>
            </w:r>
            <w:r>
              <w:rPr>
                <w:rFonts w:ascii="Calibri" w:hAnsi="Calibri" w:cs="Calibri"/>
                <w:b/>
                <w:bCs/>
                <w:sz w:val="20"/>
                <w:szCs w:val="20"/>
              </w:rPr>
              <w:br/>
              <w:t>Количество</w:t>
            </w:r>
          </w:p>
        </w:tc>
        <w:tc>
          <w:tcPr>
            <w:tcW w:w="1460" w:type="dxa"/>
            <w:tcBorders>
              <w:top w:val="single" w:sz="4" w:space="0" w:color="auto"/>
              <w:left w:val="nil"/>
              <w:bottom w:val="single" w:sz="4" w:space="0" w:color="auto"/>
              <w:right w:val="single" w:sz="4" w:space="0" w:color="auto"/>
            </w:tcBorders>
            <w:vAlign w:val="center"/>
            <w:hideMark/>
          </w:tcPr>
          <w:p w14:paraId="33B0D1C7" w14:textId="77777777" w:rsidR="00013BE9" w:rsidRPr="00B47498" w:rsidRDefault="00013BE9" w:rsidP="00E01609">
            <w:pPr>
              <w:jc w:val="center"/>
              <w:rPr>
                <w:rFonts w:ascii="Calibri" w:hAnsi="Calibri" w:cs="Calibri"/>
                <w:b/>
                <w:bCs/>
                <w:sz w:val="20"/>
                <w:szCs w:val="20"/>
              </w:rPr>
            </w:pPr>
            <w:r>
              <w:rPr>
                <w:rFonts w:ascii="Calibri" w:hAnsi="Calibri" w:cs="Calibri"/>
                <w:b/>
                <w:bCs/>
                <w:sz w:val="20"/>
                <w:szCs w:val="20"/>
              </w:rPr>
              <w:t>Միավորի</w:t>
            </w:r>
            <w:r w:rsidRPr="00B47498">
              <w:rPr>
                <w:rFonts w:ascii="Calibri" w:hAnsi="Calibri" w:cs="Calibri"/>
                <w:b/>
                <w:bCs/>
                <w:sz w:val="20"/>
                <w:szCs w:val="20"/>
              </w:rPr>
              <w:t xml:space="preserve"> </w:t>
            </w:r>
            <w:r>
              <w:rPr>
                <w:rFonts w:ascii="Calibri" w:hAnsi="Calibri" w:cs="Calibri"/>
                <w:b/>
                <w:bCs/>
                <w:sz w:val="20"/>
                <w:szCs w:val="20"/>
              </w:rPr>
              <w:t>արժեքը</w:t>
            </w:r>
            <w:r w:rsidRPr="00B47498">
              <w:rPr>
                <w:rFonts w:ascii="Calibri" w:hAnsi="Calibri" w:cs="Calibri"/>
                <w:b/>
                <w:bCs/>
                <w:sz w:val="20"/>
                <w:szCs w:val="20"/>
              </w:rPr>
              <w:br/>
              <w:t>Цена за единицу</w:t>
            </w:r>
          </w:p>
        </w:tc>
        <w:tc>
          <w:tcPr>
            <w:tcW w:w="1583" w:type="dxa"/>
            <w:tcBorders>
              <w:top w:val="single" w:sz="4" w:space="0" w:color="auto"/>
              <w:left w:val="nil"/>
              <w:bottom w:val="single" w:sz="4" w:space="0" w:color="auto"/>
              <w:right w:val="single" w:sz="4" w:space="0" w:color="auto"/>
            </w:tcBorders>
            <w:vAlign w:val="center"/>
            <w:hideMark/>
          </w:tcPr>
          <w:p w14:paraId="216C8E58" w14:textId="77777777" w:rsidR="00013BE9" w:rsidRPr="00B47498" w:rsidRDefault="00013BE9" w:rsidP="00E01609">
            <w:pPr>
              <w:jc w:val="center"/>
              <w:rPr>
                <w:rFonts w:ascii="Calibri" w:hAnsi="Calibri" w:cs="Calibri"/>
                <w:b/>
                <w:bCs/>
                <w:sz w:val="20"/>
                <w:szCs w:val="20"/>
              </w:rPr>
            </w:pPr>
            <w:r>
              <w:rPr>
                <w:rFonts w:ascii="Calibri" w:hAnsi="Calibri" w:cs="Calibri"/>
                <w:b/>
                <w:bCs/>
                <w:sz w:val="20"/>
                <w:szCs w:val="20"/>
              </w:rPr>
              <w:t>Ընդամենը</w:t>
            </w:r>
            <w:r w:rsidRPr="00B47498">
              <w:rPr>
                <w:rFonts w:ascii="Calibri" w:hAnsi="Calibri" w:cs="Calibri"/>
                <w:b/>
                <w:bCs/>
                <w:sz w:val="20"/>
                <w:szCs w:val="20"/>
              </w:rPr>
              <w:t xml:space="preserve"> </w:t>
            </w:r>
            <w:r>
              <w:rPr>
                <w:rFonts w:ascii="Calibri" w:hAnsi="Calibri" w:cs="Calibri"/>
                <w:b/>
                <w:bCs/>
                <w:sz w:val="20"/>
                <w:szCs w:val="20"/>
              </w:rPr>
              <w:t>հազ</w:t>
            </w:r>
            <w:r w:rsidRPr="00B47498">
              <w:rPr>
                <w:rFonts w:ascii="Calibri" w:hAnsi="Calibri" w:cs="Calibri"/>
                <w:b/>
                <w:bCs/>
                <w:sz w:val="20"/>
                <w:szCs w:val="20"/>
              </w:rPr>
              <w:t xml:space="preserve">․ </w:t>
            </w:r>
            <w:r>
              <w:rPr>
                <w:rFonts w:ascii="Calibri" w:hAnsi="Calibri" w:cs="Calibri"/>
                <w:b/>
                <w:bCs/>
                <w:sz w:val="20"/>
                <w:szCs w:val="20"/>
              </w:rPr>
              <w:t>դրամ</w:t>
            </w:r>
            <w:r w:rsidRPr="00B47498">
              <w:rPr>
                <w:rFonts w:ascii="Calibri" w:hAnsi="Calibri" w:cs="Calibri"/>
                <w:b/>
                <w:bCs/>
                <w:sz w:val="20"/>
                <w:szCs w:val="20"/>
              </w:rPr>
              <w:br/>
              <w:t>Итого, тыс. драм</w:t>
            </w:r>
          </w:p>
        </w:tc>
      </w:tr>
      <w:tr w:rsidR="00013BE9" w14:paraId="3B1C7FEC" w14:textId="77777777" w:rsidTr="00E01609">
        <w:trPr>
          <w:trHeight w:val="300"/>
        </w:trPr>
        <w:tc>
          <w:tcPr>
            <w:tcW w:w="915" w:type="dxa"/>
            <w:tcBorders>
              <w:top w:val="nil"/>
              <w:left w:val="single" w:sz="4" w:space="0" w:color="auto"/>
              <w:bottom w:val="single" w:sz="4" w:space="0" w:color="auto"/>
              <w:right w:val="single" w:sz="4" w:space="0" w:color="auto"/>
            </w:tcBorders>
            <w:vAlign w:val="center"/>
            <w:hideMark/>
          </w:tcPr>
          <w:p w14:paraId="23E95251"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4907AC11"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2</w:t>
            </w:r>
          </w:p>
        </w:tc>
        <w:tc>
          <w:tcPr>
            <w:tcW w:w="1185" w:type="dxa"/>
            <w:tcBorders>
              <w:top w:val="nil"/>
              <w:left w:val="nil"/>
              <w:bottom w:val="single" w:sz="4" w:space="0" w:color="auto"/>
              <w:right w:val="single" w:sz="4" w:space="0" w:color="auto"/>
            </w:tcBorders>
            <w:vAlign w:val="center"/>
            <w:hideMark/>
          </w:tcPr>
          <w:p w14:paraId="4660DC52"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3</w:t>
            </w:r>
          </w:p>
        </w:tc>
        <w:tc>
          <w:tcPr>
            <w:tcW w:w="1220" w:type="dxa"/>
            <w:tcBorders>
              <w:top w:val="nil"/>
              <w:left w:val="nil"/>
              <w:bottom w:val="single" w:sz="4" w:space="0" w:color="auto"/>
              <w:right w:val="single" w:sz="4" w:space="0" w:color="auto"/>
            </w:tcBorders>
            <w:vAlign w:val="center"/>
            <w:hideMark/>
          </w:tcPr>
          <w:p w14:paraId="0CF10EF5"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4</w:t>
            </w:r>
          </w:p>
        </w:tc>
        <w:tc>
          <w:tcPr>
            <w:tcW w:w="1460" w:type="dxa"/>
            <w:tcBorders>
              <w:top w:val="nil"/>
              <w:left w:val="nil"/>
              <w:bottom w:val="single" w:sz="4" w:space="0" w:color="auto"/>
              <w:right w:val="single" w:sz="4" w:space="0" w:color="auto"/>
            </w:tcBorders>
            <w:vAlign w:val="center"/>
            <w:hideMark/>
          </w:tcPr>
          <w:p w14:paraId="16D78654"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5</w:t>
            </w:r>
          </w:p>
        </w:tc>
        <w:tc>
          <w:tcPr>
            <w:tcW w:w="1583" w:type="dxa"/>
            <w:tcBorders>
              <w:top w:val="nil"/>
              <w:left w:val="nil"/>
              <w:bottom w:val="single" w:sz="4" w:space="0" w:color="auto"/>
              <w:right w:val="single" w:sz="4" w:space="0" w:color="auto"/>
            </w:tcBorders>
            <w:vAlign w:val="center"/>
            <w:hideMark/>
          </w:tcPr>
          <w:p w14:paraId="6548F644"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6</w:t>
            </w:r>
          </w:p>
        </w:tc>
      </w:tr>
      <w:tr w:rsidR="00013BE9" w14:paraId="7B2265D0" w14:textId="77777777" w:rsidTr="00E01609">
        <w:trPr>
          <w:trHeight w:val="1440"/>
        </w:trPr>
        <w:tc>
          <w:tcPr>
            <w:tcW w:w="915" w:type="dxa"/>
            <w:tcBorders>
              <w:top w:val="nil"/>
              <w:left w:val="single" w:sz="4" w:space="0" w:color="auto"/>
              <w:bottom w:val="single" w:sz="4" w:space="0" w:color="auto"/>
              <w:right w:val="single" w:sz="4" w:space="0" w:color="auto"/>
            </w:tcBorders>
            <w:vAlign w:val="center"/>
            <w:hideMark/>
          </w:tcPr>
          <w:p w14:paraId="4F6445D1"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54D74EE6" w14:textId="77777777" w:rsidR="00013BE9" w:rsidRDefault="00013BE9" w:rsidP="00E01609">
            <w:pPr>
              <w:rPr>
                <w:rFonts w:ascii="GHEA Grapalat" w:hAnsi="GHEA Grapalat" w:cs="Calibri"/>
              </w:rPr>
            </w:pPr>
            <w:r>
              <w:rPr>
                <w:rFonts w:ascii="GHEA Grapalat" w:hAnsi="GHEA Grapalat" w:cs="Calibri"/>
              </w:rPr>
              <w:t>Տարածքի մաքրում և պատրաստում շինարարական աշխատանքների համար / Очистка территории и подготовка к строительным работам</w:t>
            </w:r>
          </w:p>
        </w:tc>
        <w:tc>
          <w:tcPr>
            <w:tcW w:w="1185" w:type="dxa"/>
            <w:tcBorders>
              <w:top w:val="nil"/>
              <w:left w:val="nil"/>
              <w:bottom w:val="single" w:sz="4" w:space="0" w:color="auto"/>
              <w:right w:val="single" w:sz="4" w:space="0" w:color="auto"/>
            </w:tcBorders>
            <w:vAlign w:val="center"/>
            <w:hideMark/>
          </w:tcPr>
          <w:p w14:paraId="62FA9D94"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437C104E" w14:textId="77777777" w:rsidR="00013BE9" w:rsidRDefault="00013BE9" w:rsidP="00E01609">
            <w:pPr>
              <w:jc w:val="center"/>
              <w:rPr>
                <w:rFonts w:ascii="GHEA Grapalat" w:hAnsi="GHEA Grapalat" w:cs="Calibri"/>
              </w:rPr>
            </w:pPr>
            <w:r>
              <w:rPr>
                <w:rFonts w:ascii="GHEA Grapalat" w:hAnsi="GHEA Grapalat" w:cs="Calibri"/>
              </w:rPr>
              <w:t>1350</w:t>
            </w:r>
          </w:p>
        </w:tc>
        <w:tc>
          <w:tcPr>
            <w:tcW w:w="1460" w:type="dxa"/>
            <w:tcBorders>
              <w:top w:val="nil"/>
              <w:left w:val="nil"/>
              <w:bottom w:val="single" w:sz="4" w:space="0" w:color="auto"/>
              <w:right w:val="single" w:sz="4" w:space="0" w:color="auto"/>
            </w:tcBorders>
            <w:vAlign w:val="bottom"/>
            <w:hideMark/>
          </w:tcPr>
          <w:p w14:paraId="098A5C80"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0.017559</w:t>
            </w:r>
          </w:p>
        </w:tc>
        <w:tc>
          <w:tcPr>
            <w:tcW w:w="1583" w:type="dxa"/>
            <w:tcBorders>
              <w:top w:val="nil"/>
              <w:left w:val="nil"/>
              <w:bottom w:val="single" w:sz="4" w:space="0" w:color="auto"/>
              <w:right w:val="single" w:sz="4" w:space="0" w:color="auto"/>
            </w:tcBorders>
            <w:vAlign w:val="center"/>
            <w:hideMark/>
          </w:tcPr>
          <w:p w14:paraId="1C0B5E03"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23.70</w:t>
            </w:r>
          </w:p>
        </w:tc>
      </w:tr>
      <w:tr w:rsidR="00013BE9" w14:paraId="2CD741DE" w14:textId="77777777" w:rsidTr="00E01609">
        <w:trPr>
          <w:trHeight w:val="1035"/>
        </w:trPr>
        <w:tc>
          <w:tcPr>
            <w:tcW w:w="915" w:type="dxa"/>
            <w:tcBorders>
              <w:top w:val="nil"/>
              <w:left w:val="single" w:sz="4" w:space="0" w:color="auto"/>
              <w:bottom w:val="single" w:sz="4" w:space="0" w:color="auto"/>
              <w:right w:val="single" w:sz="4" w:space="0" w:color="auto"/>
            </w:tcBorders>
            <w:vAlign w:val="center"/>
            <w:hideMark/>
          </w:tcPr>
          <w:p w14:paraId="71A8DCC3"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2</w:t>
            </w:r>
          </w:p>
        </w:tc>
        <w:tc>
          <w:tcPr>
            <w:tcW w:w="3940" w:type="dxa"/>
            <w:tcBorders>
              <w:top w:val="nil"/>
              <w:left w:val="nil"/>
              <w:bottom w:val="single" w:sz="4" w:space="0" w:color="auto"/>
              <w:right w:val="single" w:sz="4" w:space="0" w:color="auto"/>
            </w:tcBorders>
            <w:vAlign w:val="center"/>
            <w:hideMark/>
          </w:tcPr>
          <w:p w14:paraId="762A1CF2" w14:textId="77777777" w:rsidR="00013BE9" w:rsidRDefault="00013BE9" w:rsidP="00E01609">
            <w:pPr>
              <w:rPr>
                <w:rFonts w:ascii="GHEA Grapalat" w:hAnsi="GHEA Grapalat" w:cs="Calibri"/>
              </w:rPr>
            </w:pPr>
            <w:r>
              <w:rPr>
                <w:rFonts w:ascii="GHEA Grapalat" w:hAnsi="GHEA Grapalat" w:cs="Calibri"/>
              </w:rPr>
              <w:t>Ֆուտբոլային դարպասների ապամոնտաժում / Демонтаж футбольных ворот</w:t>
            </w:r>
          </w:p>
        </w:tc>
        <w:tc>
          <w:tcPr>
            <w:tcW w:w="1185" w:type="dxa"/>
            <w:tcBorders>
              <w:top w:val="nil"/>
              <w:left w:val="nil"/>
              <w:bottom w:val="single" w:sz="4" w:space="0" w:color="auto"/>
              <w:right w:val="single" w:sz="4" w:space="0" w:color="auto"/>
            </w:tcBorders>
            <w:vAlign w:val="center"/>
            <w:hideMark/>
          </w:tcPr>
          <w:p w14:paraId="48A576B6" w14:textId="77777777" w:rsidR="00013BE9" w:rsidRDefault="00013BE9" w:rsidP="00E01609">
            <w:pPr>
              <w:jc w:val="center"/>
              <w:rPr>
                <w:rFonts w:ascii="Calibri" w:hAnsi="Calibri" w:cs="Calibri"/>
              </w:rPr>
            </w:pPr>
            <w:r>
              <w:rPr>
                <w:rFonts w:ascii="Calibri" w:hAnsi="Calibri" w:cs="Calibri"/>
              </w:rPr>
              <w:t>հատ - штук</w:t>
            </w:r>
          </w:p>
        </w:tc>
        <w:tc>
          <w:tcPr>
            <w:tcW w:w="1220" w:type="dxa"/>
            <w:tcBorders>
              <w:top w:val="nil"/>
              <w:left w:val="nil"/>
              <w:bottom w:val="single" w:sz="4" w:space="0" w:color="auto"/>
              <w:right w:val="single" w:sz="4" w:space="0" w:color="auto"/>
            </w:tcBorders>
            <w:vAlign w:val="center"/>
            <w:hideMark/>
          </w:tcPr>
          <w:p w14:paraId="0EC7F545" w14:textId="77777777" w:rsidR="00013BE9" w:rsidRDefault="00013BE9" w:rsidP="00E01609">
            <w:pPr>
              <w:jc w:val="center"/>
              <w:rPr>
                <w:rFonts w:ascii="GHEA Grapalat" w:hAnsi="GHEA Grapalat" w:cs="Calibri"/>
              </w:rPr>
            </w:pPr>
            <w:r>
              <w:rPr>
                <w:rFonts w:ascii="GHEA Grapalat" w:hAnsi="GHEA Grapalat" w:cs="Calibri"/>
              </w:rPr>
              <w:t>2</w:t>
            </w:r>
          </w:p>
        </w:tc>
        <w:tc>
          <w:tcPr>
            <w:tcW w:w="1460" w:type="dxa"/>
            <w:tcBorders>
              <w:top w:val="nil"/>
              <w:left w:val="nil"/>
              <w:bottom w:val="single" w:sz="4" w:space="0" w:color="auto"/>
              <w:right w:val="single" w:sz="4" w:space="0" w:color="auto"/>
            </w:tcBorders>
            <w:vAlign w:val="bottom"/>
            <w:hideMark/>
          </w:tcPr>
          <w:p w14:paraId="281900AE"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20.06381</w:t>
            </w:r>
          </w:p>
        </w:tc>
        <w:tc>
          <w:tcPr>
            <w:tcW w:w="1583" w:type="dxa"/>
            <w:tcBorders>
              <w:top w:val="nil"/>
              <w:left w:val="nil"/>
              <w:bottom w:val="single" w:sz="4" w:space="0" w:color="auto"/>
              <w:right w:val="single" w:sz="4" w:space="0" w:color="auto"/>
            </w:tcBorders>
            <w:vAlign w:val="center"/>
            <w:hideMark/>
          </w:tcPr>
          <w:p w14:paraId="623BD7EB"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40.13</w:t>
            </w:r>
          </w:p>
        </w:tc>
      </w:tr>
      <w:tr w:rsidR="00013BE9" w14:paraId="72AF56FB" w14:textId="77777777" w:rsidTr="00E01609">
        <w:trPr>
          <w:trHeight w:val="1380"/>
        </w:trPr>
        <w:tc>
          <w:tcPr>
            <w:tcW w:w="915" w:type="dxa"/>
            <w:tcBorders>
              <w:top w:val="nil"/>
              <w:left w:val="single" w:sz="4" w:space="0" w:color="auto"/>
              <w:bottom w:val="single" w:sz="4" w:space="0" w:color="auto"/>
              <w:right w:val="single" w:sz="4" w:space="0" w:color="auto"/>
            </w:tcBorders>
            <w:vAlign w:val="center"/>
            <w:hideMark/>
          </w:tcPr>
          <w:p w14:paraId="59069FEA"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3</w:t>
            </w:r>
          </w:p>
        </w:tc>
        <w:tc>
          <w:tcPr>
            <w:tcW w:w="3940" w:type="dxa"/>
            <w:tcBorders>
              <w:top w:val="nil"/>
              <w:left w:val="nil"/>
              <w:bottom w:val="single" w:sz="4" w:space="0" w:color="auto"/>
              <w:right w:val="single" w:sz="4" w:space="0" w:color="auto"/>
            </w:tcBorders>
            <w:vAlign w:val="center"/>
            <w:hideMark/>
          </w:tcPr>
          <w:p w14:paraId="6E31ABAC" w14:textId="77777777" w:rsidR="00013BE9" w:rsidRDefault="00013BE9" w:rsidP="00E01609">
            <w:pPr>
              <w:rPr>
                <w:rFonts w:ascii="GHEA Grapalat" w:hAnsi="GHEA Grapalat" w:cs="Calibri"/>
              </w:rPr>
            </w:pPr>
            <w:r>
              <w:rPr>
                <w:rFonts w:ascii="GHEA Grapalat" w:hAnsi="GHEA Grapalat" w:cs="Calibri"/>
              </w:rPr>
              <w:t>Մետաղական ճաղավանդակի ապամոնտաժում - բարձրությունը 4 մետր / Демонтаж металлического ограждения — высота 4 метра</w:t>
            </w:r>
          </w:p>
        </w:tc>
        <w:tc>
          <w:tcPr>
            <w:tcW w:w="1185" w:type="dxa"/>
            <w:tcBorders>
              <w:top w:val="nil"/>
              <w:left w:val="nil"/>
              <w:bottom w:val="single" w:sz="4" w:space="0" w:color="auto"/>
              <w:right w:val="single" w:sz="4" w:space="0" w:color="auto"/>
            </w:tcBorders>
            <w:vAlign w:val="center"/>
            <w:hideMark/>
          </w:tcPr>
          <w:p w14:paraId="0293D342" w14:textId="77777777" w:rsidR="00013BE9" w:rsidRDefault="00013BE9" w:rsidP="00E01609">
            <w:pPr>
              <w:jc w:val="center"/>
              <w:rPr>
                <w:rFonts w:ascii="Calibri" w:hAnsi="Calibri" w:cs="Calibri"/>
              </w:rPr>
            </w:pPr>
            <w:r>
              <w:rPr>
                <w:rFonts w:ascii="Calibri" w:hAnsi="Calibri" w:cs="Calibri"/>
              </w:rPr>
              <w:t>գծմ - м</w:t>
            </w:r>
          </w:p>
        </w:tc>
        <w:tc>
          <w:tcPr>
            <w:tcW w:w="1220" w:type="dxa"/>
            <w:tcBorders>
              <w:top w:val="nil"/>
              <w:left w:val="nil"/>
              <w:bottom w:val="single" w:sz="4" w:space="0" w:color="auto"/>
              <w:right w:val="single" w:sz="4" w:space="0" w:color="auto"/>
            </w:tcBorders>
            <w:vAlign w:val="center"/>
            <w:hideMark/>
          </w:tcPr>
          <w:p w14:paraId="7C1C427F" w14:textId="77777777" w:rsidR="00013BE9" w:rsidRDefault="00013BE9" w:rsidP="00E01609">
            <w:pPr>
              <w:jc w:val="center"/>
              <w:rPr>
                <w:rFonts w:ascii="GHEA Grapalat" w:hAnsi="GHEA Grapalat" w:cs="Calibri"/>
              </w:rPr>
            </w:pPr>
            <w:r>
              <w:rPr>
                <w:rFonts w:ascii="GHEA Grapalat" w:hAnsi="GHEA Grapalat" w:cs="Calibri"/>
              </w:rPr>
              <w:t>155</w:t>
            </w:r>
          </w:p>
        </w:tc>
        <w:tc>
          <w:tcPr>
            <w:tcW w:w="1460" w:type="dxa"/>
            <w:tcBorders>
              <w:top w:val="nil"/>
              <w:left w:val="nil"/>
              <w:bottom w:val="single" w:sz="4" w:space="0" w:color="auto"/>
              <w:right w:val="single" w:sz="4" w:space="0" w:color="auto"/>
            </w:tcBorders>
            <w:vAlign w:val="bottom"/>
            <w:hideMark/>
          </w:tcPr>
          <w:p w14:paraId="632FF2D4"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0.51664</w:t>
            </w:r>
          </w:p>
        </w:tc>
        <w:tc>
          <w:tcPr>
            <w:tcW w:w="1583" w:type="dxa"/>
            <w:tcBorders>
              <w:top w:val="nil"/>
              <w:left w:val="nil"/>
              <w:bottom w:val="single" w:sz="4" w:space="0" w:color="auto"/>
              <w:right w:val="single" w:sz="4" w:space="0" w:color="auto"/>
            </w:tcBorders>
            <w:vAlign w:val="center"/>
            <w:hideMark/>
          </w:tcPr>
          <w:p w14:paraId="4183A720"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80.08</w:t>
            </w:r>
          </w:p>
        </w:tc>
      </w:tr>
      <w:tr w:rsidR="00013BE9" w14:paraId="7166471F" w14:textId="77777777" w:rsidTr="00E01609">
        <w:trPr>
          <w:trHeight w:val="1035"/>
        </w:trPr>
        <w:tc>
          <w:tcPr>
            <w:tcW w:w="915" w:type="dxa"/>
            <w:tcBorders>
              <w:top w:val="nil"/>
              <w:left w:val="single" w:sz="4" w:space="0" w:color="auto"/>
              <w:bottom w:val="single" w:sz="4" w:space="0" w:color="auto"/>
              <w:right w:val="single" w:sz="4" w:space="0" w:color="auto"/>
            </w:tcBorders>
            <w:vAlign w:val="center"/>
            <w:hideMark/>
          </w:tcPr>
          <w:p w14:paraId="4BA8CBA7"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4</w:t>
            </w:r>
          </w:p>
        </w:tc>
        <w:tc>
          <w:tcPr>
            <w:tcW w:w="3940" w:type="dxa"/>
            <w:tcBorders>
              <w:top w:val="nil"/>
              <w:left w:val="nil"/>
              <w:bottom w:val="single" w:sz="4" w:space="0" w:color="auto"/>
              <w:right w:val="single" w:sz="4" w:space="0" w:color="auto"/>
            </w:tcBorders>
            <w:vAlign w:val="center"/>
            <w:hideMark/>
          </w:tcPr>
          <w:p w14:paraId="259991DF" w14:textId="77777777" w:rsidR="00013BE9" w:rsidRDefault="00013BE9" w:rsidP="00E01609">
            <w:pPr>
              <w:rPr>
                <w:rFonts w:ascii="GHEA Grapalat" w:hAnsi="GHEA Grapalat" w:cs="Calibri"/>
              </w:rPr>
            </w:pPr>
            <w:r>
              <w:rPr>
                <w:rFonts w:ascii="GHEA Grapalat" w:hAnsi="GHEA Grapalat" w:cs="Calibri"/>
              </w:rPr>
              <w:t>Արհեստական խոտածածկի ապամոնտաժում /Демонтаж искусственного газонного покрытия</w:t>
            </w:r>
          </w:p>
        </w:tc>
        <w:tc>
          <w:tcPr>
            <w:tcW w:w="1185" w:type="dxa"/>
            <w:tcBorders>
              <w:top w:val="nil"/>
              <w:left w:val="nil"/>
              <w:bottom w:val="single" w:sz="4" w:space="0" w:color="auto"/>
              <w:right w:val="single" w:sz="4" w:space="0" w:color="auto"/>
            </w:tcBorders>
            <w:vAlign w:val="center"/>
            <w:hideMark/>
          </w:tcPr>
          <w:p w14:paraId="0F7DE770"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6C247BD7" w14:textId="77777777" w:rsidR="00013BE9" w:rsidRDefault="00013BE9" w:rsidP="00E01609">
            <w:pPr>
              <w:jc w:val="center"/>
              <w:rPr>
                <w:rFonts w:ascii="GHEA Grapalat" w:hAnsi="GHEA Grapalat" w:cs="Calibri"/>
                <w:b/>
                <w:bCs/>
                <w:color w:val="000000"/>
              </w:rPr>
            </w:pPr>
            <w:r>
              <w:rPr>
                <w:rFonts w:ascii="GHEA Grapalat" w:hAnsi="GHEA Grapalat" w:cs="Calibri"/>
                <w:b/>
                <w:bCs/>
                <w:color w:val="000000"/>
              </w:rPr>
              <w:t>862</w:t>
            </w:r>
          </w:p>
        </w:tc>
        <w:tc>
          <w:tcPr>
            <w:tcW w:w="1460" w:type="dxa"/>
            <w:tcBorders>
              <w:top w:val="nil"/>
              <w:left w:val="nil"/>
              <w:bottom w:val="single" w:sz="4" w:space="0" w:color="auto"/>
              <w:right w:val="single" w:sz="4" w:space="0" w:color="auto"/>
            </w:tcBorders>
            <w:vAlign w:val="bottom"/>
            <w:hideMark/>
          </w:tcPr>
          <w:p w14:paraId="4EAFE43C"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0.58178</w:t>
            </w:r>
          </w:p>
        </w:tc>
        <w:tc>
          <w:tcPr>
            <w:tcW w:w="1583" w:type="dxa"/>
            <w:tcBorders>
              <w:top w:val="nil"/>
              <w:left w:val="nil"/>
              <w:bottom w:val="single" w:sz="4" w:space="0" w:color="auto"/>
              <w:right w:val="single" w:sz="4" w:space="0" w:color="auto"/>
            </w:tcBorders>
            <w:vAlign w:val="center"/>
            <w:hideMark/>
          </w:tcPr>
          <w:p w14:paraId="4CD3B8D3"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501.49</w:t>
            </w:r>
          </w:p>
        </w:tc>
      </w:tr>
      <w:tr w:rsidR="00013BE9" w14:paraId="4F8B54A1" w14:textId="77777777" w:rsidTr="00E01609">
        <w:trPr>
          <w:trHeight w:val="1380"/>
        </w:trPr>
        <w:tc>
          <w:tcPr>
            <w:tcW w:w="915" w:type="dxa"/>
            <w:tcBorders>
              <w:top w:val="nil"/>
              <w:left w:val="single" w:sz="4" w:space="0" w:color="auto"/>
              <w:bottom w:val="single" w:sz="4" w:space="0" w:color="auto"/>
              <w:right w:val="single" w:sz="4" w:space="0" w:color="auto"/>
            </w:tcBorders>
            <w:vAlign w:val="center"/>
            <w:hideMark/>
          </w:tcPr>
          <w:p w14:paraId="7BC3739C"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5</w:t>
            </w:r>
          </w:p>
        </w:tc>
        <w:tc>
          <w:tcPr>
            <w:tcW w:w="3940" w:type="dxa"/>
            <w:tcBorders>
              <w:top w:val="nil"/>
              <w:left w:val="nil"/>
              <w:bottom w:val="single" w:sz="4" w:space="0" w:color="auto"/>
              <w:right w:val="single" w:sz="4" w:space="0" w:color="auto"/>
            </w:tcBorders>
            <w:vAlign w:val="center"/>
            <w:hideMark/>
          </w:tcPr>
          <w:p w14:paraId="1437118C" w14:textId="77777777" w:rsidR="00013BE9" w:rsidRDefault="00013BE9" w:rsidP="00E01609">
            <w:pPr>
              <w:rPr>
                <w:rFonts w:ascii="GHEA Grapalat" w:hAnsi="GHEA Grapalat" w:cs="Calibri"/>
              </w:rPr>
            </w:pPr>
            <w:r>
              <w:rPr>
                <w:rFonts w:ascii="GHEA Grapalat" w:hAnsi="GHEA Grapalat" w:cs="Calibri"/>
              </w:rPr>
              <w:t>Հանքաձյութով տոկորված խճային ծածկույթների քանդում / Демонтаж щебёночного покрытия, пропитанного битумом</w:t>
            </w:r>
          </w:p>
        </w:tc>
        <w:tc>
          <w:tcPr>
            <w:tcW w:w="1185" w:type="dxa"/>
            <w:tcBorders>
              <w:top w:val="nil"/>
              <w:left w:val="nil"/>
              <w:bottom w:val="single" w:sz="4" w:space="0" w:color="auto"/>
              <w:right w:val="single" w:sz="4" w:space="0" w:color="auto"/>
            </w:tcBorders>
            <w:vAlign w:val="center"/>
            <w:hideMark/>
          </w:tcPr>
          <w:p w14:paraId="1FA8F4AA" w14:textId="77777777" w:rsidR="00013BE9" w:rsidRDefault="00013BE9" w:rsidP="00E01609">
            <w:pPr>
              <w:jc w:val="center"/>
              <w:rPr>
                <w:rFonts w:ascii="Calibri" w:hAnsi="Calibri" w:cs="Calibri"/>
              </w:rPr>
            </w:pPr>
            <w:r>
              <w:rPr>
                <w:rFonts w:ascii="Calibri" w:hAnsi="Calibri" w:cs="Calibri"/>
              </w:rPr>
              <w:t>խմ - кбм</w:t>
            </w:r>
          </w:p>
        </w:tc>
        <w:tc>
          <w:tcPr>
            <w:tcW w:w="1220" w:type="dxa"/>
            <w:tcBorders>
              <w:top w:val="nil"/>
              <w:left w:val="nil"/>
              <w:bottom w:val="single" w:sz="4" w:space="0" w:color="auto"/>
              <w:right w:val="single" w:sz="4" w:space="0" w:color="auto"/>
            </w:tcBorders>
            <w:vAlign w:val="center"/>
            <w:hideMark/>
          </w:tcPr>
          <w:p w14:paraId="2FBED834" w14:textId="77777777" w:rsidR="00013BE9" w:rsidRDefault="00013BE9" w:rsidP="00E01609">
            <w:pPr>
              <w:jc w:val="center"/>
              <w:rPr>
                <w:rFonts w:ascii="GHEA Grapalat" w:hAnsi="GHEA Grapalat" w:cs="Calibri"/>
              </w:rPr>
            </w:pPr>
            <w:r>
              <w:rPr>
                <w:rFonts w:ascii="GHEA Grapalat" w:hAnsi="GHEA Grapalat" w:cs="Calibri"/>
              </w:rPr>
              <w:t>57.60</w:t>
            </w:r>
          </w:p>
        </w:tc>
        <w:tc>
          <w:tcPr>
            <w:tcW w:w="1460" w:type="dxa"/>
            <w:tcBorders>
              <w:top w:val="nil"/>
              <w:left w:val="nil"/>
              <w:bottom w:val="single" w:sz="4" w:space="0" w:color="auto"/>
              <w:right w:val="single" w:sz="4" w:space="0" w:color="auto"/>
            </w:tcBorders>
            <w:vAlign w:val="bottom"/>
            <w:hideMark/>
          </w:tcPr>
          <w:p w14:paraId="47791071"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0.94103</w:t>
            </w:r>
          </w:p>
        </w:tc>
        <w:tc>
          <w:tcPr>
            <w:tcW w:w="1583" w:type="dxa"/>
            <w:tcBorders>
              <w:top w:val="nil"/>
              <w:left w:val="nil"/>
              <w:bottom w:val="single" w:sz="4" w:space="0" w:color="auto"/>
              <w:right w:val="single" w:sz="4" w:space="0" w:color="auto"/>
            </w:tcBorders>
            <w:vAlign w:val="center"/>
            <w:hideMark/>
          </w:tcPr>
          <w:p w14:paraId="0A7898D2"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54.20</w:t>
            </w:r>
          </w:p>
        </w:tc>
      </w:tr>
      <w:tr w:rsidR="00013BE9" w14:paraId="7663066B" w14:textId="77777777" w:rsidTr="00E01609">
        <w:trPr>
          <w:trHeight w:val="1380"/>
        </w:trPr>
        <w:tc>
          <w:tcPr>
            <w:tcW w:w="915" w:type="dxa"/>
            <w:tcBorders>
              <w:top w:val="nil"/>
              <w:left w:val="single" w:sz="4" w:space="0" w:color="auto"/>
              <w:bottom w:val="single" w:sz="4" w:space="0" w:color="auto"/>
              <w:right w:val="single" w:sz="4" w:space="0" w:color="auto"/>
            </w:tcBorders>
            <w:vAlign w:val="center"/>
            <w:hideMark/>
          </w:tcPr>
          <w:p w14:paraId="2F3A8200"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6</w:t>
            </w:r>
          </w:p>
        </w:tc>
        <w:tc>
          <w:tcPr>
            <w:tcW w:w="3940" w:type="dxa"/>
            <w:tcBorders>
              <w:top w:val="nil"/>
              <w:left w:val="nil"/>
              <w:bottom w:val="single" w:sz="4" w:space="0" w:color="auto"/>
              <w:right w:val="single" w:sz="4" w:space="0" w:color="auto"/>
            </w:tcBorders>
            <w:vAlign w:val="center"/>
            <w:hideMark/>
          </w:tcPr>
          <w:p w14:paraId="729A07D9" w14:textId="77777777" w:rsidR="00013BE9" w:rsidRDefault="00013BE9" w:rsidP="00E01609">
            <w:pPr>
              <w:rPr>
                <w:rFonts w:ascii="GHEA Grapalat" w:hAnsi="GHEA Grapalat" w:cs="Calibri"/>
              </w:rPr>
            </w:pPr>
            <w:r>
              <w:rPr>
                <w:rFonts w:ascii="GHEA Grapalat" w:hAnsi="GHEA Grapalat" w:cs="Calibri"/>
              </w:rPr>
              <w:t>Ասֆալտբետոնե շերտի քանդում միջին հաստությունը 60մմ / Демонтаж асфальтобетонного слоя средней толщиной 60 мм</w:t>
            </w:r>
          </w:p>
        </w:tc>
        <w:tc>
          <w:tcPr>
            <w:tcW w:w="1185" w:type="dxa"/>
            <w:tcBorders>
              <w:top w:val="nil"/>
              <w:left w:val="nil"/>
              <w:bottom w:val="single" w:sz="4" w:space="0" w:color="auto"/>
              <w:right w:val="single" w:sz="4" w:space="0" w:color="auto"/>
            </w:tcBorders>
            <w:vAlign w:val="center"/>
            <w:hideMark/>
          </w:tcPr>
          <w:p w14:paraId="1A2C0579" w14:textId="77777777" w:rsidR="00013BE9" w:rsidRDefault="00013BE9" w:rsidP="00E01609">
            <w:pPr>
              <w:jc w:val="center"/>
              <w:rPr>
                <w:rFonts w:ascii="Calibri" w:hAnsi="Calibri" w:cs="Calibri"/>
              </w:rPr>
            </w:pPr>
            <w:r>
              <w:rPr>
                <w:rFonts w:ascii="Calibri" w:hAnsi="Calibri" w:cs="Calibri"/>
              </w:rPr>
              <w:t>խմ - кбм</w:t>
            </w:r>
          </w:p>
        </w:tc>
        <w:tc>
          <w:tcPr>
            <w:tcW w:w="1220" w:type="dxa"/>
            <w:tcBorders>
              <w:top w:val="nil"/>
              <w:left w:val="nil"/>
              <w:bottom w:val="single" w:sz="4" w:space="0" w:color="auto"/>
              <w:right w:val="single" w:sz="4" w:space="0" w:color="auto"/>
            </w:tcBorders>
            <w:vAlign w:val="center"/>
            <w:hideMark/>
          </w:tcPr>
          <w:p w14:paraId="25DAAD54" w14:textId="77777777" w:rsidR="00013BE9" w:rsidRDefault="00013BE9" w:rsidP="00E01609">
            <w:pPr>
              <w:jc w:val="center"/>
              <w:rPr>
                <w:rFonts w:ascii="GHEA Grapalat" w:hAnsi="GHEA Grapalat" w:cs="Calibri"/>
              </w:rPr>
            </w:pPr>
            <w:r>
              <w:rPr>
                <w:rFonts w:ascii="GHEA Grapalat" w:hAnsi="GHEA Grapalat" w:cs="Calibri"/>
              </w:rPr>
              <w:t>57.60</w:t>
            </w:r>
          </w:p>
        </w:tc>
        <w:tc>
          <w:tcPr>
            <w:tcW w:w="1460" w:type="dxa"/>
            <w:tcBorders>
              <w:top w:val="nil"/>
              <w:left w:val="nil"/>
              <w:bottom w:val="single" w:sz="4" w:space="0" w:color="auto"/>
              <w:right w:val="single" w:sz="4" w:space="0" w:color="auto"/>
            </w:tcBorders>
            <w:vAlign w:val="bottom"/>
            <w:hideMark/>
          </w:tcPr>
          <w:p w14:paraId="51383619"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5.70607</w:t>
            </w:r>
          </w:p>
        </w:tc>
        <w:tc>
          <w:tcPr>
            <w:tcW w:w="1583" w:type="dxa"/>
            <w:tcBorders>
              <w:top w:val="nil"/>
              <w:left w:val="nil"/>
              <w:bottom w:val="single" w:sz="4" w:space="0" w:color="auto"/>
              <w:right w:val="single" w:sz="4" w:space="0" w:color="auto"/>
            </w:tcBorders>
            <w:vAlign w:val="center"/>
            <w:hideMark/>
          </w:tcPr>
          <w:p w14:paraId="74803AF7"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328.67</w:t>
            </w:r>
          </w:p>
        </w:tc>
      </w:tr>
      <w:tr w:rsidR="00013BE9" w14:paraId="790F2AD5" w14:textId="77777777" w:rsidTr="00E01609">
        <w:trPr>
          <w:trHeight w:val="1380"/>
        </w:trPr>
        <w:tc>
          <w:tcPr>
            <w:tcW w:w="915" w:type="dxa"/>
            <w:tcBorders>
              <w:top w:val="nil"/>
              <w:left w:val="single" w:sz="4" w:space="0" w:color="auto"/>
              <w:bottom w:val="single" w:sz="4" w:space="0" w:color="auto"/>
              <w:right w:val="single" w:sz="4" w:space="0" w:color="auto"/>
            </w:tcBorders>
            <w:vAlign w:val="center"/>
            <w:hideMark/>
          </w:tcPr>
          <w:p w14:paraId="4FFA3E44"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7</w:t>
            </w:r>
          </w:p>
        </w:tc>
        <w:tc>
          <w:tcPr>
            <w:tcW w:w="3940" w:type="dxa"/>
            <w:tcBorders>
              <w:top w:val="nil"/>
              <w:left w:val="nil"/>
              <w:bottom w:val="single" w:sz="4" w:space="0" w:color="auto"/>
              <w:right w:val="single" w:sz="4" w:space="0" w:color="auto"/>
            </w:tcBorders>
            <w:vAlign w:val="center"/>
            <w:hideMark/>
          </w:tcPr>
          <w:p w14:paraId="4E33993C" w14:textId="77777777" w:rsidR="00013BE9" w:rsidRDefault="00013BE9" w:rsidP="00E01609">
            <w:pPr>
              <w:rPr>
                <w:rFonts w:ascii="GHEA Grapalat" w:hAnsi="GHEA Grapalat" w:cs="Calibri"/>
              </w:rPr>
            </w:pPr>
            <w:r>
              <w:rPr>
                <w:rFonts w:ascii="GHEA Grapalat" w:hAnsi="GHEA Grapalat" w:cs="Calibri"/>
              </w:rPr>
              <w:t>Շին աղբի բարձում մեխանիզմով ի/թ մեքենաները / Погрузка строительного мусора механизмом в автотранспортные средства</w:t>
            </w:r>
          </w:p>
        </w:tc>
        <w:tc>
          <w:tcPr>
            <w:tcW w:w="1185" w:type="dxa"/>
            <w:tcBorders>
              <w:top w:val="nil"/>
              <w:left w:val="nil"/>
              <w:bottom w:val="single" w:sz="4" w:space="0" w:color="auto"/>
              <w:right w:val="single" w:sz="4" w:space="0" w:color="auto"/>
            </w:tcBorders>
            <w:vAlign w:val="center"/>
            <w:hideMark/>
          </w:tcPr>
          <w:p w14:paraId="2C8A672B" w14:textId="77777777" w:rsidR="00013BE9" w:rsidRDefault="00013BE9" w:rsidP="00E01609">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54A4A454" w14:textId="77777777" w:rsidR="00013BE9" w:rsidRDefault="00013BE9" w:rsidP="00E01609">
            <w:pPr>
              <w:jc w:val="center"/>
              <w:rPr>
                <w:rFonts w:ascii="GHEA Grapalat" w:hAnsi="GHEA Grapalat" w:cs="Calibri"/>
                <w:color w:val="000000"/>
              </w:rPr>
            </w:pPr>
            <w:r>
              <w:rPr>
                <w:rFonts w:ascii="GHEA Grapalat" w:hAnsi="GHEA Grapalat" w:cs="Calibri"/>
                <w:color w:val="000000"/>
              </w:rPr>
              <w:t>245.0</w:t>
            </w:r>
          </w:p>
        </w:tc>
        <w:tc>
          <w:tcPr>
            <w:tcW w:w="1460" w:type="dxa"/>
            <w:tcBorders>
              <w:top w:val="nil"/>
              <w:left w:val="nil"/>
              <w:bottom w:val="single" w:sz="4" w:space="0" w:color="auto"/>
              <w:right w:val="single" w:sz="4" w:space="0" w:color="auto"/>
            </w:tcBorders>
            <w:vAlign w:val="bottom"/>
            <w:hideMark/>
          </w:tcPr>
          <w:p w14:paraId="4B40FDD6"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1.04462</w:t>
            </w:r>
          </w:p>
        </w:tc>
        <w:tc>
          <w:tcPr>
            <w:tcW w:w="1583" w:type="dxa"/>
            <w:tcBorders>
              <w:top w:val="nil"/>
              <w:left w:val="nil"/>
              <w:bottom w:val="single" w:sz="4" w:space="0" w:color="auto"/>
              <w:right w:val="single" w:sz="4" w:space="0" w:color="auto"/>
            </w:tcBorders>
            <w:vAlign w:val="center"/>
            <w:hideMark/>
          </w:tcPr>
          <w:p w14:paraId="1756D3FC"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255.93</w:t>
            </w:r>
          </w:p>
        </w:tc>
      </w:tr>
      <w:tr w:rsidR="00013BE9" w14:paraId="575042A7" w14:textId="77777777" w:rsidTr="00E01609">
        <w:trPr>
          <w:trHeight w:val="690"/>
        </w:trPr>
        <w:tc>
          <w:tcPr>
            <w:tcW w:w="915" w:type="dxa"/>
            <w:tcBorders>
              <w:top w:val="nil"/>
              <w:left w:val="single" w:sz="4" w:space="0" w:color="auto"/>
              <w:bottom w:val="single" w:sz="4" w:space="0" w:color="auto"/>
              <w:right w:val="single" w:sz="4" w:space="0" w:color="auto"/>
            </w:tcBorders>
            <w:vAlign w:val="center"/>
            <w:hideMark/>
          </w:tcPr>
          <w:p w14:paraId="55EB27BC"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lastRenderedPageBreak/>
              <w:t>8</w:t>
            </w:r>
          </w:p>
        </w:tc>
        <w:tc>
          <w:tcPr>
            <w:tcW w:w="3940" w:type="dxa"/>
            <w:tcBorders>
              <w:top w:val="nil"/>
              <w:left w:val="nil"/>
              <w:bottom w:val="single" w:sz="4" w:space="0" w:color="auto"/>
              <w:right w:val="single" w:sz="4" w:space="0" w:color="auto"/>
            </w:tcBorders>
            <w:vAlign w:val="center"/>
            <w:hideMark/>
          </w:tcPr>
          <w:p w14:paraId="396048F7" w14:textId="77777777" w:rsidR="00013BE9" w:rsidRPr="00B47498" w:rsidRDefault="00013BE9" w:rsidP="00E01609">
            <w:pPr>
              <w:rPr>
                <w:rFonts w:ascii="GHEA Grapalat" w:hAnsi="GHEA Grapalat" w:cs="Calibri"/>
              </w:rPr>
            </w:pPr>
            <w:r>
              <w:rPr>
                <w:rFonts w:ascii="GHEA Grapalat" w:hAnsi="GHEA Grapalat" w:cs="Calibri"/>
              </w:rPr>
              <w:t>Շին</w:t>
            </w:r>
            <w:r w:rsidRPr="00B47498">
              <w:rPr>
                <w:rFonts w:ascii="Microsoft JhengHei" w:eastAsia="Microsoft JhengHei" w:hAnsi="Microsoft JhengHei" w:cs="Microsoft JhengHei" w:hint="eastAsia"/>
              </w:rPr>
              <w:t>․</w:t>
            </w:r>
            <w:r w:rsidRPr="00B47498">
              <w:rPr>
                <w:rFonts w:ascii="GHEA Grapalat" w:hAnsi="GHEA Grapalat" w:cs="Calibri"/>
              </w:rPr>
              <w:t xml:space="preserve"> </w:t>
            </w:r>
            <w:r>
              <w:rPr>
                <w:rFonts w:ascii="GHEA Grapalat" w:hAnsi="GHEA Grapalat" w:cs="Calibri"/>
              </w:rPr>
              <w:t>աղբի</w:t>
            </w:r>
            <w:r w:rsidRPr="00B47498">
              <w:rPr>
                <w:rFonts w:ascii="GHEA Grapalat" w:hAnsi="GHEA Grapalat" w:cs="Calibri"/>
              </w:rPr>
              <w:t xml:space="preserve"> </w:t>
            </w:r>
            <w:r>
              <w:rPr>
                <w:rFonts w:ascii="GHEA Grapalat" w:hAnsi="GHEA Grapalat" w:cs="Calibri"/>
              </w:rPr>
              <w:t>տեղափոխում</w:t>
            </w:r>
            <w:r w:rsidRPr="00B47498">
              <w:rPr>
                <w:rFonts w:ascii="GHEA Grapalat" w:hAnsi="GHEA Grapalat" w:cs="Calibri"/>
              </w:rPr>
              <w:t xml:space="preserve"> 13 </w:t>
            </w:r>
            <w:r>
              <w:rPr>
                <w:rFonts w:ascii="GHEA Grapalat" w:hAnsi="GHEA Grapalat" w:cs="Calibri"/>
              </w:rPr>
              <w:t>կմ</w:t>
            </w:r>
            <w:r w:rsidRPr="00B47498">
              <w:rPr>
                <w:rFonts w:ascii="GHEA Grapalat" w:hAnsi="GHEA Grapalat" w:cs="Calibri"/>
              </w:rPr>
              <w:t xml:space="preserve"> /Перевозка строительного мусора на расстояние 13 км</w:t>
            </w:r>
          </w:p>
        </w:tc>
        <w:tc>
          <w:tcPr>
            <w:tcW w:w="1185" w:type="dxa"/>
            <w:tcBorders>
              <w:top w:val="nil"/>
              <w:left w:val="nil"/>
              <w:bottom w:val="single" w:sz="4" w:space="0" w:color="auto"/>
              <w:right w:val="single" w:sz="4" w:space="0" w:color="auto"/>
            </w:tcBorders>
            <w:vAlign w:val="center"/>
            <w:hideMark/>
          </w:tcPr>
          <w:p w14:paraId="3DDBF443" w14:textId="77777777" w:rsidR="00013BE9" w:rsidRDefault="00013BE9" w:rsidP="00E01609">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3A368196" w14:textId="77777777" w:rsidR="00013BE9" w:rsidRDefault="00013BE9" w:rsidP="00E01609">
            <w:pPr>
              <w:jc w:val="center"/>
              <w:rPr>
                <w:rFonts w:ascii="GHEA Grapalat" w:hAnsi="GHEA Grapalat" w:cs="Calibri"/>
                <w:color w:val="000000"/>
              </w:rPr>
            </w:pPr>
            <w:r>
              <w:rPr>
                <w:rFonts w:ascii="GHEA Grapalat" w:hAnsi="GHEA Grapalat" w:cs="Calibri"/>
                <w:color w:val="000000"/>
              </w:rPr>
              <w:t>245.0</w:t>
            </w:r>
          </w:p>
        </w:tc>
        <w:tc>
          <w:tcPr>
            <w:tcW w:w="1460" w:type="dxa"/>
            <w:tcBorders>
              <w:top w:val="nil"/>
              <w:left w:val="nil"/>
              <w:bottom w:val="single" w:sz="4" w:space="0" w:color="auto"/>
              <w:right w:val="single" w:sz="4" w:space="0" w:color="auto"/>
            </w:tcBorders>
            <w:vAlign w:val="bottom"/>
            <w:hideMark/>
          </w:tcPr>
          <w:p w14:paraId="581629C3"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3.65613</w:t>
            </w:r>
          </w:p>
        </w:tc>
        <w:tc>
          <w:tcPr>
            <w:tcW w:w="1583" w:type="dxa"/>
            <w:tcBorders>
              <w:top w:val="nil"/>
              <w:left w:val="nil"/>
              <w:bottom w:val="single" w:sz="4" w:space="0" w:color="auto"/>
              <w:right w:val="single" w:sz="4" w:space="0" w:color="auto"/>
            </w:tcBorders>
            <w:vAlign w:val="center"/>
            <w:hideMark/>
          </w:tcPr>
          <w:p w14:paraId="654D089C"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895.75</w:t>
            </w:r>
          </w:p>
        </w:tc>
      </w:tr>
      <w:tr w:rsidR="00013BE9" w14:paraId="43EE372A" w14:textId="77777777" w:rsidTr="00E01609">
        <w:trPr>
          <w:trHeight w:val="630"/>
        </w:trPr>
        <w:tc>
          <w:tcPr>
            <w:tcW w:w="915" w:type="dxa"/>
            <w:tcBorders>
              <w:top w:val="nil"/>
              <w:left w:val="single" w:sz="4" w:space="0" w:color="auto"/>
              <w:bottom w:val="single" w:sz="4" w:space="0" w:color="auto"/>
              <w:right w:val="single" w:sz="4" w:space="0" w:color="auto"/>
            </w:tcBorders>
            <w:shd w:val="clear" w:color="000000" w:fill="D9D9D9"/>
            <w:vAlign w:val="bottom"/>
            <w:hideMark/>
          </w:tcPr>
          <w:p w14:paraId="3D19F5C8" w14:textId="77777777" w:rsidR="00013BE9" w:rsidRDefault="00013BE9" w:rsidP="00E01609">
            <w:pPr>
              <w:rPr>
                <w:rFonts w:ascii="GHEA Grapalat" w:hAnsi="GHEA Grapalat" w:cs="Calibri"/>
                <w:b/>
                <w:bCs/>
                <w:i/>
                <w:iCs/>
                <w:color w:val="000000"/>
              </w:rPr>
            </w:pPr>
            <w:r>
              <w:rPr>
                <w:rFonts w:ascii="Calibri" w:hAnsi="Calibri" w:cs="Calibri"/>
                <w:b/>
                <w:bCs/>
                <w:i/>
                <w:iCs/>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27F6CFD3" w14:textId="77777777" w:rsidR="00013BE9" w:rsidRDefault="00013BE9" w:rsidP="00E01609">
            <w:pPr>
              <w:rPr>
                <w:rFonts w:ascii="Calibri" w:hAnsi="Calibri" w:cs="Calibri"/>
                <w:b/>
                <w:bCs/>
                <w:i/>
                <w:iCs/>
                <w:color w:val="000000"/>
              </w:rPr>
            </w:pPr>
            <w:r>
              <w:rPr>
                <w:rFonts w:ascii="Calibri" w:hAnsi="Calibri" w:cs="Calibri"/>
                <w:b/>
                <w:bCs/>
                <w:i/>
                <w:iCs/>
                <w:color w:val="000000"/>
              </w:rPr>
              <w:t>Ընդամենը / Итого</w:t>
            </w:r>
          </w:p>
        </w:tc>
        <w:tc>
          <w:tcPr>
            <w:tcW w:w="1185" w:type="dxa"/>
            <w:tcBorders>
              <w:top w:val="nil"/>
              <w:left w:val="nil"/>
              <w:bottom w:val="single" w:sz="4" w:space="0" w:color="auto"/>
              <w:right w:val="single" w:sz="4" w:space="0" w:color="auto"/>
            </w:tcBorders>
            <w:shd w:val="clear" w:color="000000" w:fill="D9D9D9"/>
            <w:vAlign w:val="center"/>
            <w:hideMark/>
          </w:tcPr>
          <w:p w14:paraId="428FA725" w14:textId="77777777" w:rsidR="00013BE9" w:rsidRDefault="00013BE9" w:rsidP="00E01609">
            <w:pPr>
              <w:jc w:val="center"/>
              <w:rPr>
                <w:rFonts w:ascii="Calibri" w:hAnsi="Calibri" w:cs="Calibri"/>
                <w:b/>
                <w:bCs/>
                <w:color w:val="000000"/>
              </w:rPr>
            </w:pPr>
            <w:r>
              <w:rPr>
                <w:rFonts w:ascii="Calibri" w:hAnsi="Calibri" w:cs="Calibri"/>
                <w:b/>
                <w:bCs/>
                <w:color w:val="000000"/>
              </w:rPr>
              <w:t>հազ. դր. - тыс. драм</w:t>
            </w:r>
          </w:p>
        </w:tc>
        <w:tc>
          <w:tcPr>
            <w:tcW w:w="1220" w:type="dxa"/>
            <w:tcBorders>
              <w:top w:val="nil"/>
              <w:left w:val="nil"/>
              <w:bottom w:val="single" w:sz="4" w:space="0" w:color="auto"/>
              <w:right w:val="single" w:sz="4" w:space="0" w:color="auto"/>
            </w:tcBorders>
            <w:shd w:val="clear" w:color="000000" w:fill="D9D9D9"/>
            <w:vAlign w:val="bottom"/>
            <w:hideMark/>
          </w:tcPr>
          <w:p w14:paraId="1C0C19F3" w14:textId="77777777" w:rsidR="00013BE9" w:rsidRDefault="00013BE9" w:rsidP="00E01609">
            <w:pPr>
              <w:rPr>
                <w:rFonts w:ascii="GHEA Grapalat" w:hAnsi="GHEA Grapalat" w:cs="Calibri"/>
                <w:b/>
                <w:bCs/>
                <w:i/>
                <w:iCs/>
                <w:color w:val="000000"/>
              </w:rPr>
            </w:pPr>
            <w:r>
              <w:rPr>
                <w:rFonts w:ascii="Calibri" w:hAnsi="Calibri" w:cs="Calibri"/>
                <w:b/>
                <w:bCs/>
                <w:i/>
                <w:iCs/>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174C3B26"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6285D94D"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2179.96</w:t>
            </w:r>
          </w:p>
        </w:tc>
      </w:tr>
      <w:tr w:rsidR="00013BE9" w14:paraId="34AA2A29" w14:textId="77777777" w:rsidTr="00E01609">
        <w:trPr>
          <w:trHeight w:val="690"/>
        </w:trPr>
        <w:tc>
          <w:tcPr>
            <w:tcW w:w="915" w:type="dxa"/>
            <w:tcBorders>
              <w:top w:val="nil"/>
              <w:left w:val="single" w:sz="4" w:space="0" w:color="auto"/>
              <w:bottom w:val="single" w:sz="4" w:space="0" w:color="auto"/>
              <w:right w:val="single" w:sz="4" w:space="0" w:color="auto"/>
            </w:tcBorders>
            <w:vAlign w:val="center"/>
            <w:hideMark/>
          </w:tcPr>
          <w:p w14:paraId="24C71815"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 </w:t>
            </w:r>
          </w:p>
        </w:tc>
        <w:tc>
          <w:tcPr>
            <w:tcW w:w="3940" w:type="dxa"/>
            <w:tcBorders>
              <w:top w:val="nil"/>
              <w:left w:val="nil"/>
              <w:bottom w:val="single" w:sz="4" w:space="0" w:color="auto"/>
              <w:right w:val="single" w:sz="4" w:space="0" w:color="auto"/>
            </w:tcBorders>
            <w:vAlign w:val="center"/>
            <w:hideMark/>
          </w:tcPr>
          <w:p w14:paraId="04F39E98" w14:textId="77777777" w:rsidR="00013BE9" w:rsidRDefault="00013BE9" w:rsidP="00E01609">
            <w:pPr>
              <w:rPr>
                <w:rFonts w:ascii="GHEA Grapalat" w:hAnsi="GHEA Grapalat" w:cs="Calibri"/>
                <w:b/>
                <w:bCs/>
              </w:rPr>
            </w:pPr>
            <w:r>
              <w:rPr>
                <w:rFonts w:ascii="GHEA Grapalat" w:hAnsi="GHEA Grapalat" w:cs="Calibri"/>
                <w:b/>
                <w:bCs/>
              </w:rPr>
              <w:t>Նոր իրականացվող աշխատանքներ / Новые выполняемые работы</w:t>
            </w:r>
          </w:p>
        </w:tc>
        <w:tc>
          <w:tcPr>
            <w:tcW w:w="1185" w:type="dxa"/>
            <w:tcBorders>
              <w:top w:val="nil"/>
              <w:left w:val="nil"/>
              <w:bottom w:val="single" w:sz="4" w:space="0" w:color="auto"/>
              <w:right w:val="single" w:sz="4" w:space="0" w:color="auto"/>
            </w:tcBorders>
            <w:vAlign w:val="center"/>
            <w:hideMark/>
          </w:tcPr>
          <w:p w14:paraId="1117F334" w14:textId="77777777" w:rsidR="00013BE9" w:rsidRDefault="00013BE9" w:rsidP="00E01609">
            <w:pPr>
              <w:jc w:val="center"/>
              <w:rPr>
                <w:rFonts w:ascii="GHEA Grapalat" w:hAnsi="GHEA Grapalat" w:cs="Calibri"/>
              </w:rPr>
            </w:pPr>
            <w:r>
              <w:rPr>
                <w:rFonts w:ascii="Calibri" w:hAnsi="Calibri" w:cs="Calibri"/>
              </w:rPr>
              <w:t> </w:t>
            </w:r>
          </w:p>
        </w:tc>
        <w:tc>
          <w:tcPr>
            <w:tcW w:w="1220" w:type="dxa"/>
            <w:tcBorders>
              <w:top w:val="nil"/>
              <w:left w:val="nil"/>
              <w:bottom w:val="single" w:sz="4" w:space="0" w:color="auto"/>
              <w:right w:val="single" w:sz="4" w:space="0" w:color="auto"/>
            </w:tcBorders>
            <w:vAlign w:val="center"/>
            <w:hideMark/>
          </w:tcPr>
          <w:p w14:paraId="5ED9DE64" w14:textId="77777777" w:rsidR="00013BE9" w:rsidRDefault="00013BE9" w:rsidP="00E01609">
            <w:pPr>
              <w:jc w:val="center"/>
              <w:rPr>
                <w:rFonts w:ascii="GHEA Grapalat" w:hAnsi="GHEA Grapalat" w:cs="Calibri"/>
              </w:rPr>
            </w:pPr>
            <w:r>
              <w:rPr>
                <w:rFonts w:ascii="Calibri" w:hAnsi="Calibri" w:cs="Calibri"/>
              </w:rPr>
              <w:t> </w:t>
            </w:r>
          </w:p>
        </w:tc>
        <w:tc>
          <w:tcPr>
            <w:tcW w:w="1460" w:type="dxa"/>
            <w:tcBorders>
              <w:top w:val="nil"/>
              <w:left w:val="nil"/>
              <w:bottom w:val="single" w:sz="4" w:space="0" w:color="auto"/>
              <w:right w:val="single" w:sz="4" w:space="0" w:color="auto"/>
            </w:tcBorders>
            <w:vAlign w:val="bottom"/>
            <w:hideMark/>
          </w:tcPr>
          <w:p w14:paraId="67358DA0"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0C87112A"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 </w:t>
            </w:r>
          </w:p>
        </w:tc>
      </w:tr>
      <w:tr w:rsidR="00013BE9" w14:paraId="011BA3F3" w14:textId="77777777" w:rsidTr="00E01609">
        <w:trPr>
          <w:trHeight w:val="1692"/>
        </w:trPr>
        <w:tc>
          <w:tcPr>
            <w:tcW w:w="915" w:type="dxa"/>
            <w:tcBorders>
              <w:top w:val="nil"/>
              <w:left w:val="single" w:sz="4" w:space="0" w:color="auto"/>
              <w:bottom w:val="single" w:sz="4" w:space="0" w:color="auto"/>
              <w:right w:val="single" w:sz="4" w:space="0" w:color="auto"/>
            </w:tcBorders>
            <w:vAlign w:val="center"/>
            <w:hideMark/>
          </w:tcPr>
          <w:p w14:paraId="7F203FAE"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1337FFC8" w14:textId="77777777" w:rsidR="00013BE9" w:rsidRDefault="00013BE9" w:rsidP="00E01609">
            <w:pPr>
              <w:rPr>
                <w:rFonts w:ascii="GHEA Grapalat" w:hAnsi="GHEA Grapalat" w:cs="Calibri"/>
              </w:rPr>
            </w:pPr>
            <w:r>
              <w:rPr>
                <w:rFonts w:ascii="GHEA Grapalat" w:hAnsi="GHEA Grapalat" w:cs="Calibri"/>
              </w:rPr>
              <w:t xml:space="preserve">Միաձույլ ե/բետոնե նախապատրաստական շերտի կառուցում B25 դասի բետոնով </w:t>
            </w:r>
            <w:r>
              <w:rPr>
                <w:rFonts w:ascii="GHEA Grapalat" w:hAnsi="GHEA Grapalat" w:cs="Calibri"/>
                <w:b/>
                <w:bCs/>
                <w:u w:val="single"/>
              </w:rPr>
              <w:t>9</w:t>
            </w:r>
            <w:r>
              <w:rPr>
                <w:rFonts w:ascii="GHEA Grapalat" w:hAnsi="GHEA Grapalat" w:cs="Calibri"/>
                <w:b/>
                <w:bCs/>
                <w:color w:val="000000"/>
                <w:u w:val="single"/>
              </w:rPr>
              <w:t xml:space="preserve">0մմ / </w:t>
            </w:r>
            <w:r>
              <w:rPr>
                <w:rFonts w:ascii="GHEA Grapalat" w:hAnsi="GHEA Grapalat" w:cs="Calibri"/>
                <w:color w:val="000000"/>
              </w:rPr>
              <w:t>Устройство монолитного железобетонного подготовительного слоя из бетона класса B25 толщиной</w:t>
            </w:r>
            <w:r>
              <w:rPr>
                <w:rFonts w:ascii="GHEA Grapalat" w:hAnsi="GHEA Grapalat" w:cs="Calibri"/>
                <w:b/>
                <w:bCs/>
                <w:color w:val="000000"/>
                <w:u w:val="single"/>
              </w:rPr>
              <w:t xml:space="preserve"> 90 мм</w:t>
            </w:r>
          </w:p>
        </w:tc>
        <w:tc>
          <w:tcPr>
            <w:tcW w:w="1185" w:type="dxa"/>
            <w:tcBorders>
              <w:top w:val="nil"/>
              <w:left w:val="nil"/>
              <w:bottom w:val="single" w:sz="4" w:space="0" w:color="auto"/>
              <w:right w:val="single" w:sz="4" w:space="0" w:color="auto"/>
            </w:tcBorders>
            <w:vAlign w:val="center"/>
            <w:hideMark/>
          </w:tcPr>
          <w:p w14:paraId="665C6203"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0128FC70" w14:textId="77777777" w:rsidR="00013BE9" w:rsidRDefault="00013BE9" w:rsidP="00E01609">
            <w:pPr>
              <w:jc w:val="center"/>
              <w:rPr>
                <w:rFonts w:ascii="GHEA Grapalat" w:hAnsi="GHEA Grapalat" w:cs="Calibri"/>
                <w:color w:val="000000"/>
              </w:rPr>
            </w:pPr>
            <w:r>
              <w:rPr>
                <w:rFonts w:ascii="GHEA Grapalat" w:hAnsi="GHEA Grapalat" w:cs="Calibri"/>
                <w:color w:val="000000"/>
              </w:rPr>
              <w:t>476.00</w:t>
            </w:r>
          </w:p>
        </w:tc>
        <w:tc>
          <w:tcPr>
            <w:tcW w:w="1460" w:type="dxa"/>
            <w:tcBorders>
              <w:top w:val="nil"/>
              <w:left w:val="nil"/>
              <w:bottom w:val="single" w:sz="4" w:space="0" w:color="auto"/>
              <w:right w:val="single" w:sz="4" w:space="0" w:color="auto"/>
            </w:tcBorders>
            <w:vAlign w:val="bottom"/>
            <w:hideMark/>
          </w:tcPr>
          <w:p w14:paraId="1C690505"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4.27341</w:t>
            </w:r>
          </w:p>
        </w:tc>
        <w:tc>
          <w:tcPr>
            <w:tcW w:w="1583" w:type="dxa"/>
            <w:tcBorders>
              <w:top w:val="nil"/>
              <w:left w:val="nil"/>
              <w:bottom w:val="single" w:sz="4" w:space="0" w:color="auto"/>
              <w:right w:val="single" w:sz="4" w:space="0" w:color="auto"/>
            </w:tcBorders>
            <w:vAlign w:val="center"/>
            <w:hideMark/>
          </w:tcPr>
          <w:p w14:paraId="03F24A5E"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2034.15</w:t>
            </w:r>
          </w:p>
        </w:tc>
      </w:tr>
      <w:tr w:rsidR="00013BE9" w14:paraId="16D6080E" w14:textId="77777777" w:rsidTr="00E01609">
        <w:trPr>
          <w:trHeight w:val="1035"/>
        </w:trPr>
        <w:tc>
          <w:tcPr>
            <w:tcW w:w="915" w:type="dxa"/>
            <w:tcBorders>
              <w:top w:val="nil"/>
              <w:left w:val="single" w:sz="4" w:space="0" w:color="auto"/>
              <w:bottom w:val="single" w:sz="4" w:space="0" w:color="auto"/>
              <w:right w:val="single" w:sz="4" w:space="0" w:color="auto"/>
            </w:tcBorders>
            <w:vAlign w:val="center"/>
            <w:hideMark/>
          </w:tcPr>
          <w:p w14:paraId="1C6D480E"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2</w:t>
            </w:r>
          </w:p>
        </w:tc>
        <w:tc>
          <w:tcPr>
            <w:tcW w:w="3940" w:type="dxa"/>
            <w:tcBorders>
              <w:top w:val="nil"/>
              <w:left w:val="nil"/>
              <w:bottom w:val="single" w:sz="4" w:space="0" w:color="auto"/>
              <w:right w:val="single" w:sz="4" w:space="0" w:color="auto"/>
            </w:tcBorders>
            <w:vAlign w:val="center"/>
            <w:hideMark/>
          </w:tcPr>
          <w:p w14:paraId="277207B5" w14:textId="77777777" w:rsidR="00013BE9" w:rsidRDefault="00013BE9" w:rsidP="00E01609">
            <w:pPr>
              <w:rPr>
                <w:rFonts w:ascii="GHEA Grapalat" w:hAnsi="GHEA Grapalat" w:cs="Calibri"/>
              </w:rPr>
            </w:pPr>
            <w:r>
              <w:rPr>
                <w:rFonts w:ascii="GHEA Grapalat" w:hAnsi="GHEA Grapalat" w:cs="Calibri"/>
              </w:rPr>
              <w:t xml:space="preserve">Ամրանացանցի տեղադրում </w:t>
            </w:r>
            <w:r>
              <w:rPr>
                <w:rFonts w:ascii="Cambria Math" w:hAnsi="Cambria Math" w:cs="Cambria Math"/>
                <w:color w:val="000000"/>
              </w:rPr>
              <w:t>⌀</w:t>
            </w:r>
            <w:r>
              <w:rPr>
                <w:rFonts w:ascii="GHEA Grapalat" w:hAnsi="GHEA Grapalat" w:cs="Calibri"/>
                <w:color w:val="000000"/>
              </w:rPr>
              <w:t xml:space="preserve">4 </w:t>
            </w:r>
            <w:r>
              <w:rPr>
                <w:rFonts w:ascii="GHEA Grapalat" w:hAnsi="GHEA Grapalat" w:cs="Calibri"/>
              </w:rPr>
              <w:t xml:space="preserve">Bp-I ամրանով / Укладка арматурной сетки из арматуры </w:t>
            </w:r>
            <w:r>
              <w:rPr>
                <w:rFonts w:ascii="Cambria Math" w:hAnsi="Cambria Math" w:cs="Cambria Math"/>
              </w:rPr>
              <w:t>⌀</w:t>
            </w:r>
            <w:r>
              <w:rPr>
                <w:rFonts w:ascii="GHEA Grapalat" w:hAnsi="GHEA Grapalat" w:cs="Calibri"/>
              </w:rPr>
              <w:t>4 Bp-I</w:t>
            </w:r>
          </w:p>
        </w:tc>
        <w:tc>
          <w:tcPr>
            <w:tcW w:w="1185" w:type="dxa"/>
            <w:tcBorders>
              <w:top w:val="nil"/>
              <w:left w:val="nil"/>
              <w:bottom w:val="single" w:sz="4" w:space="0" w:color="auto"/>
              <w:right w:val="single" w:sz="4" w:space="0" w:color="auto"/>
            </w:tcBorders>
            <w:vAlign w:val="center"/>
            <w:hideMark/>
          </w:tcPr>
          <w:p w14:paraId="5C9E8471" w14:textId="77777777" w:rsidR="00013BE9" w:rsidRDefault="00013BE9" w:rsidP="00E01609">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484BCD26" w14:textId="77777777" w:rsidR="00013BE9" w:rsidRDefault="00013BE9" w:rsidP="00E01609">
            <w:pPr>
              <w:jc w:val="center"/>
              <w:rPr>
                <w:rFonts w:ascii="GHEA Grapalat" w:hAnsi="GHEA Grapalat" w:cs="Calibri"/>
              </w:rPr>
            </w:pPr>
            <w:r>
              <w:rPr>
                <w:rFonts w:ascii="GHEA Grapalat" w:hAnsi="GHEA Grapalat" w:cs="Calibri"/>
              </w:rPr>
              <w:t>1.2</w:t>
            </w:r>
          </w:p>
        </w:tc>
        <w:tc>
          <w:tcPr>
            <w:tcW w:w="1460" w:type="dxa"/>
            <w:tcBorders>
              <w:top w:val="nil"/>
              <w:left w:val="nil"/>
              <w:bottom w:val="single" w:sz="4" w:space="0" w:color="auto"/>
              <w:right w:val="single" w:sz="4" w:space="0" w:color="auto"/>
            </w:tcBorders>
            <w:vAlign w:val="bottom"/>
            <w:hideMark/>
          </w:tcPr>
          <w:p w14:paraId="1F0A0C70"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27.12495</w:t>
            </w:r>
          </w:p>
        </w:tc>
        <w:tc>
          <w:tcPr>
            <w:tcW w:w="1583" w:type="dxa"/>
            <w:tcBorders>
              <w:top w:val="nil"/>
              <w:left w:val="nil"/>
              <w:bottom w:val="single" w:sz="4" w:space="0" w:color="auto"/>
              <w:right w:val="single" w:sz="4" w:space="0" w:color="auto"/>
            </w:tcBorders>
            <w:vAlign w:val="center"/>
            <w:hideMark/>
          </w:tcPr>
          <w:p w14:paraId="5F8BF229"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32.55</w:t>
            </w:r>
          </w:p>
        </w:tc>
      </w:tr>
      <w:tr w:rsidR="00013BE9" w14:paraId="342D0C94" w14:textId="77777777" w:rsidTr="00E01609">
        <w:trPr>
          <w:trHeight w:val="1035"/>
        </w:trPr>
        <w:tc>
          <w:tcPr>
            <w:tcW w:w="915" w:type="dxa"/>
            <w:tcBorders>
              <w:top w:val="nil"/>
              <w:left w:val="single" w:sz="4" w:space="0" w:color="auto"/>
              <w:bottom w:val="single" w:sz="4" w:space="0" w:color="auto"/>
              <w:right w:val="single" w:sz="4" w:space="0" w:color="auto"/>
            </w:tcBorders>
            <w:vAlign w:val="center"/>
            <w:hideMark/>
          </w:tcPr>
          <w:p w14:paraId="2BFFCFE9"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3</w:t>
            </w:r>
          </w:p>
        </w:tc>
        <w:tc>
          <w:tcPr>
            <w:tcW w:w="3940" w:type="dxa"/>
            <w:tcBorders>
              <w:top w:val="nil"/>
              <w:left w:val="nil"/>
              <w:bottom w:val="single" w:sz="4" w:space="0" w:color="auto"/>
              <w:right w:val="single" w:sz="4" w:space="0" w:color="auto"/>
            </w:tcBorders>
            <w:vAlign w:val="center"/>
            <w:hideMark/>
          </w:tcPr>
          <w:p w14:paraId="0FD7FAC9" w14:textId="77777777" w:rsidR="00013BE9" w:rsidRDefault="00013BE9" w:rsidP="00E01609">
            <w:pPr>
              <w:rPr>
                <w:rFonts w:ascii="GHEA Grapalat" w:hAnsi="GHEA Grapalat" w:cs="Calibri"/>
              </w:rPr>
            </w:pPr>
            <w:r>
              <w:rPr>
                <w:rFonts w:ascii="GHEA Grapalat" w:hAnsi="GHEA Grapalat" w:cs="Calibri"/>
              </w:rPr>
              <w:t xml:space="preserve">Ամրանացանց </w:t>
            </w:r>
            <w:r>
              <w:rPr>
                <w:rFonts w:ascii="Cambria Math" w:hAnsi="Cambria Math" w:cs="Cambria Math"/>
              </w:rPr>
              <w:t>⌀</w:t>
            </w:r>
            <w:r>
              <w:rPr>
                <w:rFonts w:ascii="GHEA Grapalat" w:hAnsi="GHEA Grapalat" w:cs="Calibri"/>
              </w:rPr>
              <w:t xml:space="preserve">4 Bp-I, </w:t>
            </w:r>
            <w:r>
              <w:rPr>
                <w:rFonts w:ascii="GHEA Grapalat" w:hAnsi="GHEA Grapalat" w:cs="GHEA Grapalat"/>
              </w:rPr>
              <w:t>ք</w:t>
            </w:r>
            <w:r>
              <w:rPr>
                <w:rFonts w:ascii="GHEA Grapalat" w:hAnsi="GHEA Grapalat" w:cs="Calibri"/>
              </w:rPr>
              <w:t xml:space="preserve">. 200x200 </w:t>
            </w:r>
            <w:r>
              <w:rPr>
                <w:rFonts w:ascii="GHEA Grapalat" w:hAnsi="GHEA Grapalat" w:cs="GHEA Grapalat"/>
              </w:rPr>
              <w:t>մմ</w:t>
            </w:r>
            <w:r>
              <w:rPr>
                <w:rFonts w:ascii="GHEA Grapalat" w:hAnsi="GHEA Grapalat" w:cs="Calibri"/>
              </w:rPr>
              <w:t xml:space="preserve"> / </w:t>
            </w:r>
            <w:r>
              <w:rPr>
                <w:rFonts w:ascii="GHEA Grapalat" w:hAnsi="GHEA Grapalat" w:cs="GHEA Grapalat"/>
              </w:rPr>
              <w:t>Арматурная</w:t>
            </w:r>
            <w:r>
              <w:rPr>
                <w:rFonts w:ascii="GHEA Grapalat" w:hAnsi="GHEA Grapalat" w:cs="Calibri"/>
              </w:rPr>
              <w:t xml:space="preserve"> </w:t>
            </w:r>
            <w:r>
              <w:rPr>
                <w:rFonts w:ascii="GHEA Grapalat" w:hAnsi="GHEA Grapalat" w:cs="GHEA Grapalat"/>
              </w:rPr>
              <w:t>сетка</w:t>
            </w:r>
            <w:r>
              <w:rPr>
                <w:rFonts w:ascii="GHEA Grapalat" w:hAnsi="GHEA Grapalat" w:cs="Calibri"/>
              </w:rPr>
              <w:t xml:space="preserve"> </w:t>
            </w:r>
            <w:r>
              <w:rPr>
                <w:rFonts w:ascii="Cambria Math" w:hAnsi="Cambria Math" w:cs="Cambria Math"/>
              </w:rPr>
              <w:t>⌀</w:t>
            </w:r>
            <w:r>
              <w:rPr>
                <w:rFonts w:ascii="GHEA Grapalat" w:hAnsi="GHEA Grapalat" w:cs="Calibri"/>
              </w:rPr>
              <w:t xml:space="preserve">4 Bp-I, </w:t>
            </w:r>
            <w:r>
              <w:rPr>
                <w:rFonts w:ascii="GHEA Grapalat" w:hAnsi="GHEA Grapalat" w:cs="GHEA Grapalat"/>
              </w:rPr>
              <w:t>ячейка</w:t>
            </w:r>
            <w:r>
              <w:rPr>
                <w:rFonts w:ascii="GHEA Grapalat" w:hAnsi="GHEA Grapalat" w:cs="Calibri"/>
              </w:rPr>
              <w:t xml:space="preserve"> 200x200 </w:t>
            </w:r>
            <w:r>
              <w:rPr>
                <w:rFonts w:ascii="GHEA Grapalat" w:hAnsi="GHEA Grapalat" w:cs="GHEA Grapalat"/>
              </w:rPr>
              <w:t>м</w:t>
            </w:r>
            <w:r>
              <w:rPr>
                <w:rFonts w:ascii="GHEA Grapalat" w:hAnsi="GHEA Grapalat" w:cs="Calibri"/>
              </w:rPr>
              <w:t>м</w:t>
            </w:r>
          </w:p>
        </w:tc>
        <w:tc>
          <w:tcPr>
            <w:tcW w:w="1185" w:type="dxa"/>
            <w:tcBorders>
              <w:top w:val="nil"/>
              <w:left w:val="nil"/>
              <w:bottom w:val="single" w:sz="4" w:space="0" w:color="auto"/>
              <w:right w:val="single" w:sz="4" w:space="0" w:color="auto"/>
            </w:tcBorders>
            <w:vAlign w:val="center"/>
            <w:hideMark/>
          </w:tcPr>
          <w:p w14:paraId="6BBC9C07"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3DBA9C6C" w14:textId="77777777" w:rsidR="00013BE9" w:rsidRDefault="00013BE9" w:rsidP="00E01609">
            <w:pPr>
              <w:jc w:val="center"/>
              <w:rPr>
                <w:rFonts w:ascii="GHEA Grapalat" w:hAnsi="GHEA Grapalat" w:cs="Calibri"/>
              </w:rPr>
            </w:pPr>
            <w:r>
              <w:rPr>
                <w:rFonts w:ascii="GHEA Grapalat" w:hAnsi="GHEA Grapalat" w:cs="Calibri"/>
              </w:rPr>
              <w:t>476</w:t>
            </w:r>
          </w:p>
        </w:tc>
        <w:tc>
          <w:tcPr>
            <w:tcW w:w="1460" w:type="dxa"/>
            <w:tcBorders>
              <w:top w:val="nil"/>
              <w:left w:val="nil"/>
              <w:bottom w:val="single" w:sz="4" w:space="0" w:color="auto"/>
              <w:right w:val="single" w:sz="4" w:space="0" w:color="auto"/>
            </w:tcBorders>
            <w:vAlign w:val="bottom"/>
            <w:hideMark/>
          </w:tcPr>
          <w:p w14:paraId="3B0FBA05"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0.55626</w:t>
            </w:r>
          </w:p>
        </w:tc>
        <w:tc>
          <w:tcPr>
            <w:tcW w:w="1583" w:type="dxa"/>
            <w:tcBorders>
              <w:top w:val="nil"/>
              <w:left w:val="nil"/>
              <w:bottom w:val="single" w:sz="4" w:space="0" w:color="auto"/>
              <w:right w:val="single" w:sz="4" w:space="0" w:color="auto"/>
            </w:tcBorders>
            <w:vAlign w:val="center"/>
            <w:hideMark/>
          </w:tcPr>
          <w:p w14:paraId="65602309"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264.78</w:t>
            </w:r>
          </w:p>
        </w:tc>
      </w:tr>
      <w:tr w:rsidR="00013BE9" w14:paraId="6808BE67" w14:textId="77777777" w:rsidTr="00E01609">
        <w:trPr>
          <w:trHeight w:val="1380"/>
        </w:trPr>
        <w:tc>
          <w:tcPr>
            <w:tcW w:w="915" w:type="dxa"/>
            <w:tcBorders>
              <w:top w:val="nil"/>
              <w:left w:val="single" w:sz="4" w:space="0" w:color="auto"/>
              <w:bottom w:val="single" w:sz="4" w:space="0" w:color="auto"/>
              <w:right w:val="single" w:sz="4" w:space="0" w:color="auto"/>
            </w:tcBorders>
            <w:vAlign w:val="center"/>
            <w:hideMark/>
          </w:tcPr>
          <w:p w14:paraId="3F484A5B"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4</w:t>
            </w:r>
          </w:p>
        </w:tc>
        <w:tc>
          <w:tcPr>
            <w:tcW w:w="3940" w:type="dxa"/>
            <w:tcBorders>
              <w:top w:val="nil"/>
              <w:left w:val="nil"/>
              <w:bottom w:val="single" w:sz="4" w:space="0" w:color="auto"/>
              <w:right w:val="single" w:sz="4" w:space="0" w:color="auto"/>
            </w:tcBorders>
            <w:vAlign w:val="center"/>
            <w:hideMark/>
          </w:tcPr>
          <w:p w14:paraId="53594E90" w14:textId="77777777" w:rsidR="00013BE9" w:rsidRDefault="00013BE9" w:rsidP="00E01609">
            <w:pPr>
              <w:rPr>
                <w:rFonts w:ascii="GHEA Grapalat" w:hAnsi="GHEA Grapalat" w:cs="Calibri"/>
              </w:rPr>
            </w:pPr>
            <w:r>
              <w:rPr>
                <w:rFonts w:ascii="GHEA Grapalat" w:hAnsi="GHEA Grapalat" w:cs="Calibri"/>
              </w:rPr>
              <w:t>Գեոտեքստիլի փռում պրոֆիլավորված դրենաժային թաղանթով / Укладка геотекстиля с профилированной дренажной мембраной</w:t>
            </w:r>
          </w:p>
        </w:tc>
        <w:tc>
          <w:tcPr>
            <w:tcW w:w="1185" w:type="dxa"/>
            <w:tcBorders>
              <w:top w:val="nil"/>
              <w:left w:val="nil"/>
              <w:bottom w:val="single" w:sz="4" w:space="0" w:color="auto"/>
              <w:right w:val="single" w:sz="4" w:space="0" w:color="auto"/>
            </w:tcBorders>
            <w:vAlign w:val="center"/>
            <w:hideMark/>
          </w:tcPr>
          <w:p w14:paraId="2427CB6C"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25B3B14C" w14:textId="77777777" w:rsidR="00013BE9" w:rsidRDefault="00013BE9" w:rsidP="00E01609">
            <w:pPr>
              <w:jc w:val="center"/>
              <w:rPr>
                <w:rFonts w:ascii="GHEA Grapalat" w:hAnsi="GHEA Grapalat" w:cs="Calibri"/>
              </w:rPr>
            </w:pPr>
            <w:r>
              <w:rPr>
                <w:rFonts w:ascii="GHEA Grapalat" w:hAnsi="GHEA Grapalat" w:cs="Calibri"/>
              </w:rPr>
              <w:t>467</w:t>
            </w:r>
          </w:p>
        </w:tc>
        <w:tc>
          <w:tcPr>
            <w:tcW w:w="1460" w:type="dxa"/>
            <w:tcBorders>
              <w:top w:val="nil"/>
              <w:left w:val="nil"/>
              <w:bottom w:val="single" w:sz="4" w:space="0" w:color="auto"/>
              <w:right w:val="single" w:sz="4" w:space="0" w:color="auto"/>
            </w:tcBorders>
            <w:vAlign w:val="bottom"/>
            <w:hideMark/>
          </w:tcPr>
          <w:p w14:paraId="79A579E3"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1.90636</w:t>
            </w:r>
          </w:p>
        </w:tc>
        <w:tc>
          <w:tcPr>
            <w:tcW w:w="1583" w:type="dxa"/>
            <w:tcBorders>
              <w:top w:val="nil"/>
              <w:left w:val="nil"/>
              <w:bottom w:val="single" w:sz="4" w:space="0" w:color="auto"/>
              <w:right w:val="single" w:sz="4" w:space="0" w:color="auto"/>
            </w:tcBorders>
            <w:vAlign w:val="center"/>
            <w:hideMark/>
          </w:tcPr>
          <w:p w14:paraId="5C41EC07"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890.27</w:t>
            </w:r>
          </w:p>
        </w:tc>
      </w:tr>
      <w:tr w:rsidR="00013BE9" w14:paraId="18A85EB0" w14:textId="77777777" w:rsidTr="00E01609">
        <w:trPr>
          <w:trHeight w:val="1035"/>
        </w:trPr>
        <w:tc>
          <w:tcPr>
            <w:tcW w:w="915" w:type="dxa"/>
            <w:tcBorders>
              <w:top w:val="nil"/>
              <w:left w:val="single" w:sz="4" w:space="0" w:color="auto"/>
              <w:bottom w:val="single" w:sz="4" w:space="0" w:color="auto"/>
              <w:right w:val="single" w:sz="4" w:space="0" w:color="auto"/>
            </w:tcBorders>
            <w:vAlign w:val="center"/>
            <w:hideMark/>
          </w:tcPr>
          <w:p w14:paraId="327D6AE8"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5</w:t>
            </w:r>
          </w:p>
        </w:tc>
        <w:tc>
          <w:tcPr>
            <w:tcW w:w="3940" w:type="dxa"/>
            <w:tcBorders>
              <w:top w:val="nil"/>
              <w:left w:val="nil"/>
              <w:bottom w:val="single" w:sz="4" w:space="0" w:color="auto"/>
              <w:right w:val="single" w:sz="4" w:space="0" w:color="auto"/>
            </w:tcBorders>
            <w:vAlign w:val="center"/>
            <w:hideMark/>
          </w:tcPr>
          <w:p w14:paraId="107B18EE" w14:textId="77777777" w:rsidR="00013BE9" w:rsidRDefault="00013BE9" w:rsidP="00E01609">
            <w:pPr>
              <w:rPr>
                <w:rFonts w:ascii="GHEA Grapalat" w:hAnsi="GHEA Grapalat" w:cs="Calibri"/>
              </w:rPr>
            </w:pPr>
            <w:r>
              <w:rPr>
                <w:rFonts w:ascii="GHEA Grapalat" w:hAnsi="GHEA Grapalat" w:cs="Calibri"/>
              </w:rPr>
              <w:t>Հիդրոմեկուսացում՝ իզոգամի փռում ասֆալտի տակ,</w:t>
            </w:r>
            <w:r>
              <w:rPr>
                <w:rFonts w:ascii="Calibri" w:hAnsi="Calibri" w:cs="Calibri"/>
              </w:rPr>
              <w:t> </w:t>
            </w:r>
            <w:r>
              <w:rPr>
                <w:rFonts w:ascii="GHEA Grapalat" w:hAnsi="GHEA Grapalat" w:cs="Calibri"/>
              </w:rPr>
              <w:t>1</w:t>
            </w:r>
            <w:r>
              <w:rPr>
                <w:rFonts w:ascii="Calibri" w:hAnsi="Calibri" w:cs="Calibri"/>
              </w:rPr>
              <w:t> </w:t>
            </w:r>
            <w:r>
              <w:rPr>
                <w:rFonts w:ascii="GHEA Grapalat" w:hAnsi="GHEA Grapalat" w:cs="GHEA Grapalat"/>
              </w:rPr>
              <w:t>շերտ</w:t>
            </w:r>
            <w:r>
              <w:rPr>
                <w:rFonts w:ascii="GHEA Grapalat" w:hAnsi="GHEA Grapalat" w:cs="Calibri"/>
              </w:rPr>
              <w:t xml:space="preserve"> / </w:t>
            </w:r>
            <w:r>
              <w:rPr>
                <w:rFonts w:ascii="GHEA Grapalat" w:hAnsi="GHEA Grapalat" w:cs="GHEA Grapalat"/>
              </w:rPr>
              <w:t>Гидроизоляция</w:t>
            </w:r>
            <w:r>
              <w:rPr>
                <w:rFonts w:ascii="GHEA Grapalat" w:hAnsi="GHEA Grapalat" w:cs="Calibri"/>
              </w:rPr>
              <w:t xml:space="preserve"> </w:t>
            </w:r>
            <w:r>
              <w:rPr>
                <w:rFonts w:ascii="GHEA Grapalat" w:hAnsi="GHEA Grapalat" w:cs="GHEA Grapalat"/>
              </w:rPr>
              <w:t>—</w:t>
            </w:r>
            <w:r>
              <w:rPr>
                <w:rFonts w:ascii="GHEA Grapalat" w:hAnsi="GHEA Grapalat" w:cs="Calibri"/>
              </w:rPr>
              <w:t xml:space="preserve"> </w:t>
            </w:r>
            <w:r>
              <w:rPr>
                <w:rFonts w:ascii="GHEA Grapalat" w:hAnsi="GHEA Grapalat" w:cs="GHEA Grapalat"/>
              </w:rPr>
              <w:t>укладка</w:t>
            </w:r>
            <w:r>
              <w:rPr>
                <w:rFonts w:ascii="GHEA Grapalat" w:hAnsi="GHEA Grapalat" w:cs="Calibri"/>
              </w:rPr>
              <w:t xml:space="preserve"> </w:t>
            </w:r>
            <w:r>
              <w:rPr>
                <w:rFonts w:ascii="GHEA Grapalat" w:hAnsi="GHEA Grapalat" w:cs="GHEA Grapalat"/>
              </w:rPr>
              <w:t>изогама</w:t>
            </w:r>
            <w:r>
              <w:rPr>
                <w:rFonts w:ascii="GHEA Grapalat" w:hAnsi="GHEA Grapalat" w:cs="Calibri"/>
              </w:rPr>
              <w:t xml:space="preserve"> </w:t>
            </w:r>
            <w:r>
              <w:rPr>
                <w:rFonts w:ascii="GHEA Grapalat" w:hAnsi="GHEA Grapalat" w:cs="GHEA Grapalat"/>
              </w:rPr>
              <w:t>под</w:t>
            </w:r>
            <w:r>
              <w:rPr>
                <w:rFonts w:ascii="GHEA Grapalat" w:hAnsi="GHEA Grapalat" w:cs="Calibri"/>
              </w:rPr>
              <w:t xml:space="preserve"> </w:t>
            </w:r>
            <w:r>
              <w:rPr>
                <w:rFonts w:ascii="GHEA Grapalat" w:hAnsi="GHEA Grapalat" w:cs="GHEA Grapalat"/>
              </w:rPr>
              <w:t>асфальт</w:t>
            </w:r>
            <w:r>
              <w:rPr>
                <w:rFonts w:ascii="GHEA Grapalat" w:hAnsi="GHEA Grapalat" w:cs="Calibri"/>
              </w:rPr>
              <w:t xml:space="preserve">, 1 </w:t>
            </w:r>
            <w:r>
              <w:rPr>
                <w:rFonts w:ascii="GHEA Grapalat" w:hAnsi="GHEA Grapalat" w:cs="GHEA Grapalat"/>
              </w:rPr>
              <w:t>слой</w:t>
            </w:r>
          </w:p>
        </w:tc>
        <w:tc>
          <w:tcPr>
            <w:tcW w:w="1185" w:type="dxa"/>
            <w:tcBorders>
              <w:top w:val="nil"/>
              <w:left w:val="nil"/>
              <w:bottom w:val="single" w:sz="4" w:space="0" w:color="auto"/>
              <w:right w:val="single" w:sz="4" w:space="0" w:color="auto"/>
            </w:tcBorders>
            <w:vAlign w:val="center"/>
            <w:hideMark/>
          </w:tcPr>
          <w:p w14:paraId="5D782359"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64F0F2B5" w14:textId="77777777" w:rsidR="00013BE9" w:rsidRDefault="00013BE9" w:rsidP="00E01609">
            <w:pPr>
              <w:jc w:val="center"/>
              <w:rPr>
                <w:rFonts w:ascii="GHEA Grapalat" w:hAnsi="GHEA Grapalat" w:cs="Calibri"/>
              </w:rPr>
            </w:pPr>
            <w:r>
              <w:rPr>
                <w:rFonts w:ascii="GHEA Grapalat" w:hAnsi="GHEA Grapalat" w:cs="Calibri"/>
              </w:rPr>
              <w:t>720.0</w:t>
            </w:r>
          </w:p>
        </w:tc>
        <w:tc>
          <w:tcPr>
            <w:tcW w:w="1460" w:type="dxa"/>
            <w:tcBorders>
              <w:top w:val="nil"/>
              <w:left w:val="nil"/>
              <w:bottom w:val="single" w:sz="4" w:space="0" w:color="auto"/>
              <w:right w:val="single" w:sz="4" w:space="0" w:color="auto"/>
            </w:tcBorders>
            <w:vAlign w:val="bottom"/>
            <w:hideMark/>
          </w:tcPr>
          <w:p w14:paraId="0A9C00BE"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2.84943</w:t>
            </w:r>
          </w:p>
        </w:tc>
        <w:tc>
          <w:tcPr>
            <w:tcW w:w="1583" w:type="dxa"/>
            <w:tcBorders>
              <w:top w:val="nil"/>
              <w:left w:val="nil"/>
              <w:bottom w:val="single" w:sz="4" w:space="0" w:color="auto"/>
              <w:right w:val="single" w:sz="4" w:space="0" w:color="auto"/>
            </w:tcBorders>
            <w:vAlign w:val="center"/>
            <w:hideMark/>
          </w:tcPr>
          <w:p w14:paraId="1DD53D96"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2051.59</w:t>
            </w:r>
          </w:p>
        </w:tc>
      </w:tr>
      <w:tr w:rsidR="00013BE9" w14:paraId="16713E9D" w14:textId="77777777" w:rsidTr="00E01609">
        <w:trPr>
          <w:trHeight w:val="1200"/>
        </w:trPr>
        <w:tc>
          <w:tcPr>
            <w:tcW w:w="915" w:type="dxa"/>
            <w:tcBorders>
              <w:top w:val="nil"/>
              <w:left w:val="single" w:sz="4" w:space="0" w:color="auto"/>
              <w:bottom w:val="single" w:sz="4" w:space="0" w:color="auto"/>
              <w:right w:val="single" w:sz="4" w:space="0" w:color="auto"/>
            </w:tcBorders>
            <w:vAlign w:val="center"/>
            <w:hideMark/>
          </w:tcPr>
          <w:p w14:paraId="0E454C73"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6</w:t>
            </w:r>
          </w:p>
        </w:tc>
        <w:tc>
          <w:tcPr>
            <w:tcW w:w="3940" w:type="dxa"/>
            <w:tcBorders>
              <w:top w:val="nil"/>
              <w:left w:val="nil"/>
              <w:bottom w:val="single" w:sz="4" w:space="0" w:color="auto"/>
              <w:right w:val="single" w:sz="4" w:space="0" w:color="auto"/>
            </w:tcBorders>
            <w:vAlign w:val="center"/>
            <w:hideMark/>
          </w:tcPr>
          <w:p w14:paraId="13928855" w14:textId="77777777" w:rsidR="00013BE9" w:rsidRDefault="00013BE9" w:rsidP="00E01609">
            <w:pPr>
              <w:rPr>
                <w:rFonts w:ascii="Arial Armenian" w:hAnsi="Arial Armenian" w:cs="Calibri"/>
              </w:rPr>
            </w:pPr>
            <w:r>
              <w:rPr>
                <w:rFonts w:ascii="Sylfaen" w:hAnsi="Sylfaen" w:cs="Sylfaen"/>
              </w:rPr>
              <w:t>Ավազի</w:t>
            </w:r>
            <w:r>
              <w:rPr>
                <w:rFonts w:ascii="Arial Armenian" w:hAnsi="Arial Armenian" w:cs="Calibri"/>
              </w:rPr>
              <w:t xml:space="preserve"> </w:t>
            </w:r>
            <w:r>
              <w:rPr>
                <w:rFonts w:ascii="Sylfaen" w:hAnsi="Sylfaen" w:cs="Sylfaen"/>
              </w:rPr>
              <w:t>նախապատրաստական</w:t>
            </w:r>
            <w:r>
              <w:rPr>
                <w:rFonts w:ascii="Arial Armenian" w:hAnsi="Arial Armenian" w:cs="Calibri"/>
              </w:rPr>
              <w:t xml:space="preserve"> </w:t>
            </w:r>
            <w:r>
              <w:rPr>
                <w:rFonts w:ascii="Sylfaen" w:hAnsi="Sylfaen" w:cs="Sylfaen"/>
              </w:rPr>
              <w:t>շերտի</w:t>
            </w:r>
            <w:r>
              <w:rPr>
                <w:rFonts w:ascii="Arial Armenian" w:hAnsi="Arial Armenian" w:cs="Calibri"/>
              </w:rPr>
              <w:t xml:space="preserve"> </w:t>
            </w:r>
            <w:r>
              <w:rPr>
                <w:rFonts w:ascii="Sylfaen" w:hAnsi="Sylfaen" w:cs="Sylfaen"/>
              </w:rPr>
              <w:t>իրականացում</w:t>
            </w:r>
            <w:r>
              <w:rPr>
                <w:rFonts w:ascii="Arial Armenian" w:hAnsi="Arial Armenian" w:cs="Calibri"/>
              </w:rPr>
              <w:t xml:space="preserve"> 20 </w:t>
            </w:r>
            <w:r>
              <w:rPr>
                <w:rFonts w:ascii="Sylfaen" w:hAnsi="Sylfaen" w:cs="Sylfaen"/>
              </w:rPr>
              <w:t>մմ</w:t>
            </w:r>
            <w:r>
              <w:rPr>
                <w:rFonts w:ascii="Arial Armenian" w:hAnsi="Arial Armenian" w:cs="Calibri"/>
              </w:rPr>
              <w:t xml:space="preserve"> </w:t>
            </w:r>
            <w:r>
              <w:rPr>
                <w:rFonts w:ascii="Sylfaen" w:hAnsi="Sylfaen" w:cs="Sylfaen"/>
              </w:rPr>
              <w:t>հաստությամբ</w:t>
            </w:r>
            <w:r>
              <w:rPr>
                <w:rFonts w:ascii="Arial Armenian" w:hAnsi="Arial Armenian" w:cs="Calibri"/>
              </w:rPr>
              <w:t xml:space="preserve"> / </w:t>
            </w:r>
            <w:r>
              <w:rPr>
                <w:rFonts w:ascii="Calibri" w:hAnsi="Calibri" w:cs="Calibri"/>
              </w:rPr>
              <w:t>Устройство</w:t>
            </w:r>
            <w:r>
              <w:rPr>
                <w:rFonts w:ascii="Arial Armenian" w:hAnsi="Arial Armenian" w:cs="Calibri"/>
              </w:rPr>
              <w:t xml:space="preserve"> </w:t>
            </w:r>
            <w:r>
              <w:rPr>
                <w:rFonts w:ascii="Calibri" w:hAnsi="Calibri" w:cs="Calibri"/>
              </w:rPr>
              <w:t>подготовительного</w:t>
            </w:r>
            <w:r>
              <w:rPr>
                <w:rFonts w:ascii="Arial Armenian" w:hAnsi="Arial Armenian" w:cs="Calibri"/>
              </w:rPr>
              <w:t xml:space="preserve"> </w:t>
            </w:r>
            <w:r>
              <w:rPr>
                <w:rFonts w:ascii="Calibri" w:hAnsi="Calibri" w:cs="Calibri"/>
              </w:rPr>
              <w:t>слоя</w:t>
            </w:r>
            <w:r>
              <w:rPr>
                <w:rFonts w:ascii="Arial Armenian" w:hAnsi="Arial Armenian" w:cs="Calibri"/>
              </w:rPr>
              <w:t xml:space="preserve"> </w:t>
            </w:r>
            <w:r>
              <w:rPr>
                <w:rFonts w:ascii="Calibri" w:hAnsi="Calibri" w:cs="Calibri"/>
              </w:rPr>
              <w:t>из</w:t>
            </w:r>
            <w:r>
              <w:rPr>
                <w:rFonts w:ascii="Arial Armenian" w:hAnsi="Arial Armenian" w:cs="Calibri"/>
              </w:rPr>
              <w:t xml:space="preserve"> </w:t>
            </w:r>
            <w:r>
              <w:rPr>
                <w:rFonts w:ascii="Calibri" w:hAnsi="Calibri" w:cs="Calibri"/>
              </w:rPr>
              <w:t>песка</w:t>
            </w:r>
            <w:r>
              <w:rPr>
                <w:rFonts w:ascii="Arial Armenian" w:hAnsi="Arial Armenian" w:cs="Calibri"/>
              </w:rPr>
              <w:t xml:space="preserve"> </w:t>
            </w:r>
            <w:r>
              <w:rPr>
                <w:rFonts w:ascii="Calibri" w:hAnsi="Calibri" w:cs="Calibri"/>
              </w:rPr>
              <w:t>толщиной</w:t>
            </w:r>
            <w:r>
              <w:rPr>
                <w:rFonts w:ascii="Arial Armenian" w:hAnsi="Arial Armenian" w:cs="Calibri"/>
              </w:rPr>
              <w:t xml:space="preserve"> 20 </w:t>
            </w:r>
            <w:r>
              <w:rPr>
                <w:rFonts w:ascii="Calibri" w:hAnsi="Calibri" w:cs="Calibri"/>
              </w:rPr>
              <w:t>мм</w:t>
            </w:r>
          </w:p>
        </w:tc>
        <w:tc>
          <w:tcPr>
            <w:tcW w:w="1185" w:type="dxa"/>
            <w:tcBorders>
              <w:top w:val="nil"/>
              <w:left w:val="nil"/>
              <w:bottom w:val="single" w:sz="4" w:space="0" w:color="auto"/>
              <w:right w:val="single" w:sz="4" w:space="0" w:color="auto"/>
            </w:tcBorders>
            <w:vAlign w:val="center"/>
            <w:hideMark/>
          </w:tcPr>
          <w:p w14:paraId="7784F353" w14:textId="77777777" w:rsidR="00013BE9" w:rsidRDefault="00013BE9" w:rsidP="00E01609">
            <w:pPr>
              <w:jc w:val="center"/>
              <w:rPr>
                <w:rFonts w:ascii="Calibri" w:hAnsi="Calibri" w:cs="Calibri"/>
              </w:rPr>
            </w:pPr>
            <w:r>
              <w:rPr>
                <w:rFonts w:ascii="Calibri" w:hAnsi="Calibri" w:cs="Calibri"/>
              </w:rPr>
              <w:t>խմ - кбм</w:t>
            </w:r>
          </w:p>
        </w:tc>
        <w:tc>
          <w:tcPr>
            <w:tcW w:w="1220" w:type="dxa"/>
            <w:tcBorders>
              <w:top w:val="nil"/>
              <w:left w:val="nil"/>
              <w:bottom w:val="single" w:sz="4" w:space="0" w:color="auto"/>
              <w:right w:val="single" w:sz="4" w:space="0" w:color="auto"/>
            </w:tcBorders>
            <w:vAlign w:val="center"/>
            <w:hideMark/>
          </w:tcPr>
          <w:p w14:paraId="4277BE2C" w14:textId="77777777" w:rsidR="00013BE9" w:rsidRDefault="00013BE9" w:rsidP="00E01609">
            <w:pPr>
              <w:jc w:val="center"/>
              <w:rPr>
                <w:rFonts w:ascii="Arial Armenian" w:hAnsi="Arial Armenian" w:cs="Calibri"/>
              </w:rPr>
            </w:pPr>
            <w:r>
              <w:rPr>
                <w:rFonts w:ascii="Arial Armenian" w:hAnsi="Arial Armenian" w:cs="Calibri"/>
              </w:rPr>
              <w:t>7.20</w:t>
            </w:r>
          </w:p>
        </w:tc>
        <w:tc>
          <w:tcPr>
            <w:tcW w:w="1460" w:type="dxa"/>
            <w:tcBorders>
              <w:top w:val="nil"/>
              <w:left w:val="nil"/>
              <w:bottom w:val="single" w:sz="4" w:space="0" w:color="auto"/>
              <w:right w:val="single" w:sz="4" w:space="0" w:color="auto"/>
            </w:tcBorders>
            <w:vAlign w:val="bottom"/>
            <w:hideMark/>
          </w:tcPr>
          <w:p w14:paraId="06C7841E"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10.44742</w:t>
            </w:r>
          </w:p>
        </w:tc>
        <w:tc>
          <w:tcPr>
            <w:tcW w:w="1583" w:type="dxa"/>
            <w:tcBorders>
              <w:top w:val="nil"/>
              <w:left w:val="nil"/>
              <w:bottom w:val="single" w:sz="4" w:space="0" w:color="auto"/>
              <w:right w:val="single" w:sz="4" w:space="0" w:color="auto"/>
            </w:tcBorders>
            <w:vAlign w:val="center"/>
            <w:hideMark/>
          </w:tcPr>
          <w:p w14:paraId="2F24161E"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75.22</w:t>
            </w:r>
          </w:p>
        </w:tc>
      </w:tr>
      <w:tr w:rsidR="00013BE9" w14:paraId="64C91CAB" w14:textId="77777777" w:rsidTr="00E01609">
        <w:trPr>
          <w:trHeight w:val="2250"/>
        </w:trPr>
        <w:tc>
          <w:tcPr>
            <w:tcW w:w="915" w:type="dxa"/>
            <w:tcBorders>
              <w:top w:val="nil"/>
              <w:left w:val="single" w:sz="4" w:space="0" w:color="auto"/>
              <w:bottom w:val="single" w:sz="4" w:space="0" w:color="auto"/>
              <w:right w:val="single" w:sz="4" w:space="0" w:color="auto"/>
            </w:tcBorders>
            <w:vAlign w:val="center"/>
            <w:hideMark/>
          </w:tcPr>
          <w:p w14:paraId="117BCBFA"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7</w:t>
            </w:r>
          </w:p>
        </w:tc>
        <w:tc>
          <w:tcPr>
            <w:tcW w:w="3940" w:type="dxa"/>
            <w:tcBorders>
              <w:top w:val="nil"/>
              <w:left w:val="nil"/>
              <w:bottom w:val="single" w:sz="4" w:space="0" w:color="auto"/>
              <w:right w:val="single" w:sz="4" w:space="0" w:color="auto"/>
            </w:tcBorders>
            <w:vAlign w:val="center"/>
            <w:hideMark/>
          </w:tcPr>
          <w:p w14:paraId="554CFF79" w14:textId="77777777" w:rsidR="00013BE9" w:rsidRDefault="00013BE9" w:rsidP="00E01609">
            <w:pPr>
              <w:rPr>
                <w:rFonts w:ascii="GHEA Grapalat" w:hAnsi="GHEA Grapalat" w:cs="Calibri"/>
              </w:rPr>
            </w:pPr>
            <w:r>
              <w:rPr>
                <w:rFonts w:ascii="GHEA Grapalat" w:hAnsi="GHEA Grapalat" w:cs="Calibri"/>
              </w:rPr>
              <w:t xml:space="preserve">Խոշորահատիկ ասֆալտե 30 մմ շերտի տեղադրում ներառյալ ասֆալտի և տեղափոխման արժեքը  / Укладка крупнозернистого асфальтового слоя толщиной 30 мм, включая стоимость асфальта и его </w:t>
            </w:r>
            <w:r>
              <w:rPr>
                <w:rFonts w:ascii="GHEA Grapalat" w:hAnsi="GHEA Grapalat" w:cs="Calibri"/>
              </w:rPr>
              <w:lastRenderedPageBreak/>
              <w:t>транспортировки</w:t>
            </w:r>
          </w:p>
        </w:tc>
        <w:tc>
          <w:tcPr>
            <w:tcW w:w="1185" w:type="dxa"/>
            <w:tcBorders>
              <w:top w:val="nil"/>
              <w:left w:val="nil"/>
              <w:bottom w:val="single" w:sz="4" w:space="0" w:color="auto"/>
              <w:right w:val="single" w:sz="4" w:space="0" w:color="auto"/>
            </w:tcBorders>
            <w:vAlign w:val="center"/>
            <w:hideMark/>
          </w:tcPr>
          <w:p w14:paraId="05F1B401" w14:textId="77777777" w:rsidR="00013BE9" w:rsidRDefault="00013BE9" w:rsidP="00E01609">
            <w:pPr>
              <w:jc w:val="center"/>
              <w:rPr>
                <w:rFonts w:ascii="Calibri" w:hAnsi="Calibri" w:cs="Calibri"/>
              </w:rPr>
            </w:pPr>
            <w:r>
              <w:rPr>
                <w:rFonts w:ascii="Calibri" w:hAnsi="Calibri" w:cs="Calibri"/>
              </w:rPr>
              <w:lastRenderedPageBreak/>
              <w:t xml:space="preserve">քմ - квм </w:t>
            </w:r>
          </w:p>
        </w:tc>
        <w:tc>
          <w:tcPr>
            <w:tcW w:w="1220" w:type="dxa"/>
            <w:tcBorders>
              <w:top w:val="nil"/>
              <w:left w:val="nil"/>
              <w:bottom w:val="single" w:sz="4" w:space="0" w:color="auto"/>
              <w:right w:val="single" w:sz="4" w:space="0" w:color="auto"/>
            </w:tcBorders>
            <w:vAlign w:val="center"/>
            <w:hideMark/>
          </w:tcPr>
          <w:p w14:paraId="2493452F" w14:textId="77777777" w:rsidR="00013BE9" w:rsidRDefault="00013BE9" w:rsidP="00E01609">
            <w:pPr>
              <w:jc w:val="center"/>
              <w:rPr>
                <w:rFonts w:ascii="GHEA Grapalat" w:hAnsi="GHEA Grapalat" w:cs="Calibri"/>
              </w:rPr>
            </w:pPr>
            <w:r>
              <w:rPr>
                <w:rFonts w:ascii="GHEA Grapalat" w:hAnsi="GHEA Grapalat" w:cs="Calibri"/>
              </w:rPr>
              <w:t>467.0</w:t>
            </w:r>
          </w:p>
        </w:tc>
        <w:tc>
          <w:tcPr>
            <w:tcW w:w="1460" w:type="dxa"/>
            <w:tcBorders>
              <w:top w:val="nil"/>
              <w:left w:val="nil"/>
              <w:bottom w:val="single" w:sz="4" w:space="0" w:color="auto"/>
              <w:right w:val="single" w:sz="4" w:space="0" w:color="auto"/>
            </w:tcBorders>
            <w:vAlign w:val="bottom"/>
            <w:hideMark/>
          </w:tcPr>
          <w:p w14:paraId="40D1E61B"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5.76547</w:t>
            </w:r>
          </w:p>
        </w:tc>
        <w:tc>
          <w:tcPr>
            <w:tcW w:w="1583" w:type="dxa"/>
            <w:tcBorders>
              <w:top w:val="nil"/>
              <w:left w:val="nil"/>
              <w:bottom w:val="single" w:sz="4" w:space="0" w:color="auto"/>
              <w:right w:val="single" w:sz="4" w:space="0" w:color="auto"/>
            </w:tcBorders>
            <w:vAlign w:val="center"/>
            <w:hideMark/>
          </w:tcPr>
          <w:p w14:paraId="4F755EF7"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2692.47</w:t>
            </w:r>
          </w:p>
        </w:tc>
      </w:tr>
      <w:tr w:rsidR="00013BE9" w14:paraId="6797A367" w14:textId="77777777" w:rsidTr="00E01609">
        <w:trPr>
          <w:trHeight w:val="2250"/>
        </w:trPr>
        <w:tc>
          <w:tcPr>
            <w:tcW w:w="915" w:type="dxa"/>
            <w:tcBorders>
              <w:top w:val="nil"/>
              <w:left w:val="single" w:sz="4" w:space="0" w:color="auto"/>
              <w:bottom w:val="single" w:sz="4" w:space="0" w:color="auto"/>
              <w:right w:val="single" w:sz="4" w:space="0" w:color="auto"/>
            </w:tcBorders>
            <w:vAlign w:val="center"/>
            <w:hideMark/>
          </w:tcPr>
          <w:p w14:paraId="125DBE64"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8</w:t>
            </w:r>
          </w:p>
        </w:tc>
        <w:tc>
          <w:tcPr>
            <w:tcW w:w="3940" w:type="dxa"/>
            <w:tcBorders>
              <w:top w:val="nil"/>
              <w:left w:val="nil"/>
              <w:bottom w:val="single" w:sz="4" w:space="0" w:color="auto"/>
              <w:right w:val="single" w:sz="4" w:space="0" w:color="auto"/>
            </w:tcBorders>
            <w:vAlign w:val="center"/>
            <w:hideMark/>
          </w:tcPr>
          <w:p w14:paraId="315DB5E1" w14:textId="77777777" w:rsidR="00013BE9" w:rsidRDefault="00013BE9" w:rsidP="00E01609">
            <w:pPr>
              <w:rPr>
                <w:rFonts w:ascii="GHEA Grapalat" w:hAnsi="GHEA Grapalat" w:cs="Calibri"/>
              </w:rPr>
            </w:pPr>
            <w:r>
              <w:rPr>
                <w:rFonts w:ascii="GHEA Grapalat" w:hAnsi="GHEA Grapalat" w:cs="Calibri"/>
              </w:rPr>
              <w:t>Մանրահատիկ ասֆալտե 35 մմ շերտի տեղադրում ներառյալ ասֆալտի և տեղափոխման արժեքը / Укладка мелкозернистого асфальтового слоя толщиной 35 мм, включая стоимость асфальта и его транспортировки</w:t>
            </w:r>
          </w:p>
        </w:tc>
        <w:tc>
          <w:tcPr>
            <w:tcW w:w="1185" w:type="dxa"/>
            <w:tcBorders>
              <w:top w:val="nil"/>
              <w:left w:val="nil"/>
              <w:bottom w:val="single" w:sz="4" w:space="0" w:color="auto"/>
              <w:right w:val="single" w:sz="4" w:space="0" w:color="auto"/>
            </w:tcBorders>
            <w:vAlign w:val="center"/>
            <w:hideMark/>
          </w:tcPr>
          <w:p w14:paraId="73175160"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6099CB81" w14:textId="77777777" w:rsidR="00013BE9" w:rsidRDefault="00013BE9" w:rsidP="00E01609">
            <w:pPr>
              <w:jc w:val="center"/>
              <w:rPr>
                <w:rFonts w:ascii="GHEA Grapalat" w:hAnsi="GHEA Grapalat" w:cs="Calibri"/>
              </w:rPr>
            </w:pPr>
            <w:r>
              <w:rPr>
                <w:rFonts w:ascii="GHEA Grapalat" w:hAnsi="GHEA Grapalat" w:cs="Calibri"/>
              </w:rPr>
              <w:t>467.0</w:t>
            </w:r>
          </w:p>
        </w:tc>
        <w:tc>
          <w:tcPr>
            <w:tcW w:w="1460" w:type="dxa"/>
            <w:tcBorders>
              <w:top w:val="nil"/>
              <w:left w:val="nil"/>
              <w:bottom w:val="single" w:sz="4" w:space="0" w:color="auto"/>
              <w:right w:val="single" w:sz="4" w:space="0" w:color="auto"/>
            </w:tcBorders>
            <w:vAlign w:val="bottom"/>
            <w:hideMark/>
          </w:tcPr>
          <w:p w14:paraId="072108FB"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4.17250</w:t>
            </w:r>
          </w:p>
        </w:tc>
        <w:tc>
          <w:tcPr>
            <w:tcW w:w="1583" w:type="dxa"/>
            <w:tcBorders>
              <w:top w:val="nil"/>
              <w:left w:val="nil"/>
              <w:bottom w:val="single" w:sz="4" w:space="0" w:color="auto"/>
              <w:right w:val="single" w:sz="4" w:space="0" w:color="auto"/>
            </w:tcBorders>
            <w:vAlign w:val="center"/>
            <w:hideMark/>
          </w:tcPr>
          <w:p w14:paraId="196234FE"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1948.56</w:t>
            </w:r>
          </w:p>
        </w:tc>
      </w:tr>
      <w:tr w:rsidR="00013BE9" w14:paraId="4498029E" w14:textId="77777777" w:rsidTr="00E01609">
        <w:trPr>
          <w:trHeight w:val="4579"/>
        </w:trPr>
        <w:tc>
          <w:tcPr>
            <w:tcW w:w="915" w:type="dxa"/>
            <w:tcBorders>
              <w:top w:val="nil"/>
              <w:left w:val="single" w:sz="4" w:space="0" w:color="auto"/>
              <w:bottom w:val="single" w:sz="4" w:space="0" w:color="auto"/>
              <w:right w:val="single" w:sz="4" w:space="0" w:color="auto"/>
            </w:tcBorders>
            <w:vAlign w:val="center"/>
            <w:hideMark/>
          </w:tcPr>
          <w:p w14:paraId="3F6489EC"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9</w:t>
            </w:r>
          </w:p>
        </w:tc>
        <w:tc>
          <w:tcPr>
            <w:tcW w:w="3940" w:type="dxa"/>
            <w:tcBorders>
              <w:top w:val="nil"/>
              <w:left w:val="nil"/>
              <w:bottom w:val="single" w:sz="4" w:space="0" w:color="auto"/>
              <w:right w:val="single" w:sz="4" w:space="0" w:color="auto"/>
            </w:tcBorders>
            <w:vAlign w:val="center"/>
            <w:hideMark/>
          </w:tcPr>
          <w:p w14:paraId="0F0C04F8" w14:textId="77777777" w:rsidR="00013BE9" w:rsidRDefault="00013BE9" w:rsidP="00E01609">
            <w:pPr>
              <w:rPr>
                <w:rFonts w:ascii="GHEA Grapalat" w:hAnsi="GHEA Grapalat" w:cs="Calibri"/>
              </w:rPr>
            </w:pPr>
            <w:r>
              <w:rPr>
                <w:rFonts w:ascii="GHEA Grapalat" w:hAnsi="GHEA Grapalat" w:cs="Calibri"/>
              </w:rPr>
              <w:t>Միաձույլ ռետինե (ստիրոլ - բութադիենային կաուչուկ) ծածկույթի իրականացում 10 մմ հաստությամբ (հաստեցումը և փռումը իրականացնել հատուկ տեխնիկայի միջոցով / հարթեցում - տաքացվող գլդոն - կատոկ / փռում - հատուկ տեխնիկայի միջոցով) / Устройство монолитного резинового покрытия (стирол-бутадиеновый каучук) толщиной 10 мм</w:t>
            </w:r>
            <w:r>
              <w:rPr>
                <w:rFonts w:ascii="GHEA Grapalat" w:hAnsi="GHEA Grapalat" w:cs="Calibri"/>
              </w:rPr>
              <w:br/>
              <w:t>(уплотнение и укладка выполняются с использованием специальной техники / выравнивание — нагреваемый валец / укладка — с применением специализированного оборудования)</w:t>
            </w:r>
          </w:p>
        </w:tc>
        <w:tc>
          <w:tcPr>
            <w:tcW w:w="1185" w:type="dxa"/>
            <w:tcBorders>
              <w:top w:val="nil"/>
              <w:left w:val="nil"/>
              <w:bottom w:val="single" w:sz="4" w:space="0" w:color="auto"/>
              <w:right w:val="single" w:sz="4" w:space="0" w:color="auto"/>
            </w:tcBorders>
            <w:vAlign w:val="center"/>
            <w:hideMark/>
          </w:tcPr>
          <w:p w14:paraId="5B275697"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0F31B70D" w14:textId="77777777" w:rsidR="00013BE9" w:rsidRDefault="00013BE9" w:rsidP="00E01609">
            <w:pPr>
              <w:jc w:val="center"/>
              <w:rPr>
                <w:rFonts w:ascii="GHEA Grapalat" w:hAnsi="GHEA Grapalat" w:cs="Calibri"/>
              </w:rPr>
            </w:pPr>
            <w:r>
              <w:rPr>
                <w:rFonts w:ascii="GHEA Grapalat" w:hAnsi="GHEA Grapalat" w:cs="Calibri"/>
              </w:rPr>
              <w:t>476</w:t>
            </w:r>
          </w:p>
        </w:tc>
        <w:tc>
          <w:tcPr>
            <w:tcW w:w="1460" w:type="dxa"/>
            <w:tcBorders>
              <w:top w:val="nil"/>
              <w:left w:val="nil"/>
              <w:bottom w:val="single" w:sz="4" w:space="0" w:color="auto"/>
              <w:right w:val="single" w:sz="4" w:space="0" w:color="auto"/>
            </w:tcBorders>
            <w:vAlign w:val="bottom"/>
            <w:hideMark/>
          </w:tcPr>
          <w:p w14:paraId="0148192F"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20.80862</w:t>
            </w:r>
          </w:p>
        </w:tc>
        <w:tc>
          <w:tcPr>
            <w:tcW w:w="1583" w:type="dxa"/>
            <w:tcBorders>
              <w:top w:val="nil"/>
              <w:left w:val="nil"/>
              <w:bottom w:val="single" w:sz="4" w:space="0" w:color="auto"/>
              <w:right w:val="single" w:sz="4" w:space="0" w:color="auto"/>
            </w:tcBorders>
            <w:vAlign w:val="center"/>
            <w:hideMark/>
          </w:tcPr>
          <w:p w14:paraId="45FAE109"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9904.90</w:t>
            </w:r>
          </w:p>
        </w:tc>
      </w:tr>
      <w:tr w:rsidR="00013BE9" w14:paraId="63063357" w14:textId="77777777" w:rsidTr="00E01609">
        <w:trPr>
          <w:trHeight w:val="4800"/>
        </w:trPr>
        <w:tc>
          <w:tcPr>
            <w:tcW w:w="915" w:type="dxa"/>
            <w:tcBorders>
              <w:top w:val="nil"/>
              <w:left w:val="single" w:sz="4" w:space="0" w:color="auto"/>
              <w:bottom w:val="single" w:sz="4" w:space="0" w:color="auto"/>
              <w:right w:val="single" w:sz="4" w:space="0" w:color="auto"/>
            </w:tcBorders>
            <w:vAlign w:val="center"/>
            <w:hideMark/>
          </w:tcPr>
          <w:p w14:paraId="16A93F5E"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lastRenderedPageBreak/>
              <w:t>10</w:t>
            </w:r>
          </w:p>
        </w:tc>
        <w:tc>
          <w:tcPr>
            <w:tcW w:w="3940" w:type="dxa"/>
            <w:tcBorders>
              <w:top w:val="nil"/>
              <w:left w:val="nil"/>
              <w:bottom w:val="single" w:sz="4" w:space="0" w:color="auto"/>
              <w:right w:val="single" w:sz="4" w:space="0" w:color="auto"/>
            </w:tcBorders>
            <w:vAlign w:val="center"/>
            <w:hideMark/>
          </w:tcPr>
          <w:p w14:paraId="75F0B610" w14:textId="77777777" w:rsidR="00013BE9" w:rsidRDefault="00013BE9" w:rsidP="00E01609">
            <w:pPr>
              <w:rPr>
                <w:rFonts w:ascii="GHEA Grapalat" w:hAnsi="GHEA Grapalat" w:cs="Calibri"/>
              </w:rPr>
            </w:pPr>
            <w:r>
              <w:rPr>
                <w:rFonts w:ascii="GHEA Grapalat" w:hAnsi="GHEA Grapalat" w:cs="Calibri"/>
              </w:rPr>
              <w:t xml:space="preserve">Միաձույլ ռետինե (Էթիլեն - Պրոպիլեն - Դիեն Մոնոմեր) ծածկույթի իրականացում </w:t>
            </w:r>
            <w:r>
              <w:rPr>
                <w:rFonts w:ascii="GHEA Grapalat" w:hAnsi="GHEA Grapalat" w:cs="Calibri"/>
                <w:b/>
                <w:bCs/>
                <w:color w:val="000000"/>
                <w:u w:val="single"/>
              </w:rPr>
              <w:t xml:space="preserve"> 7 մմ</w:t>
            </w:r>
            <w:r>
              <w:rPr>
                <w:rFonts w:ascii="GHEA Grapalat" w:hAnsi="GHEA Grapalat" w:cs="Calibri"/>
              </w:rPr>
              <w:t xml:space="preserve"> հաստությամբ (հաստեցումը և փռումը իրականացնել հատուկ տեխնիկայի միջոցով / հարթեցում - տաքացվող գլդոն - կատոկ / փռում - հատուկ տեխնիկայի միջոցով) / Устройство монолитного резинового покрытия (этилен-пропилен-диен-мономер, EPDM) толщиной 7 мм</w:t>
            </w:r>
            <w:r>
              <w:rPr>
                <w:rFonts w:ascii="GHEA Grapalat" w:hAnsi="GHEA Grapalat" w:cs="Calibri"/>
              </w:rPr>
              <w:br w:type="page"/>
              <w:t>(уплотнение и укладка выполняются с использованием специальной техники / выравнивание — нагреваемый валец / укладка — с применением специализированного оборудования)</w:t>
            </w:r>
          </w:p>
        </w:tc>
        <w:tc>
          <w:tcPr>
            <w:tcW w:w="1185" w:type="dxa"/>
            <w:tcBorders>
              <w:top w:val="nil"/>
              <w:left w:val="nil"/>
              <w:bottom w:val="single" w:sz="4" w:space="0" w:color="auto"/>
              <w:right w:val="single" w:sz="4" w:space="0" w:color="auto"/>
            </w:tcBorders>
            <w:vAlign w:val="center"/>
            <w:hideMark/>
          </w:tcPr>
          <w:p w14:paraId="2E857781"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514654B9" w14:textId="77777777" w:rsidR="00013BE9" w:rsidRDefault="00013BE9" w:rsidP="00E01609">
            <w:pPr>
              <w:jc w:val="center"/>
              <w:rPr>
                <w:rFonts w:ascii="GHEA Grapalat" w:hAnsi="GHEA Grapalat" w:cs="Calibri"/>
              </w:rPr>
            </w:pPr>
            <w:r>
              <w:rPr>
                <w:rFonts w:ascii="GHEA Grapalat" w:hAnsi="GHEA Grapalat" w:cs="Calibri"/>
              </w:rPr>
              <w:t>476</w:t>
            </w:r>
          </w:p>
        </w:tc>
        <w:tc>
          <w:tcPr>
            <w:tcW w:w="1460" w:type="dxa"/>
            <w:tcBorders>
              <w:top w:val="nil"/>
              <w:left w:val="nil"/>
              <w:bottom w:val="single" w:sz="4" w:space="0" w:color="auto"/>
              <w:right w:val="single" w:sz="4" w:space="0" w:color="auto"/>
            </w:tcBorders>
            <w:vAlign w:val="bottom"/>
            <w:hideMark/>
          </w:tcPr>
          <w:p w14:paraId="122D1447"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24.03638</w:t>
            </w:r>
          </w:p>
        </w:tc>
        <w:tc>
          <w:tcPr>
            <w:tcW w:w="1583" w:type="dxa"/>
            <w:tcBorders>
              <w:top w:val="nil"/>
              <w:left w:val="nil"/>
              <w:bottom w:val="single" w:sz="4" w:space="0" w:color="auto"/>
              <w:right w:val="single" w:sz="4" w:space="0" w:color="auto"/>
            </w:tcBorders>
            <w:vAlign w:val="center"/>
            <w:hideMark/>
          </w:tcPr>
          <w:p w14:paraId="666F9DD0"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11441.31</w:t>
            </w:r>
          </w:p>
        </w:tc>
      </w:tr>
      <w:tr w:rsidR="00013BE9" w14:paraId="24D2D6AF" w14:textId="77777777" w:rsidTr="00E01609">
        <w:trPr>
          <w:trHeight w:val="1909"/>
        </w:trPr>
        <w:tc>
          <w:tcPr>
            <w:tcW w:w="915" w:type="dxa"/>
            <w:tcBorders>
              <w:top w:val="nil"/>
              <w:left w:val="single" w:sz="4" w:space="0" w:color="auto"/>
              <w:bottom w:val="single" w:sz="4" w:space="0" w:color="auto"/>
              <w:right w:val="single" w:sz="4" w:space="0" w:color="auto"/>
            </w:tcBorders>
            <w:vAlign w:val="center"/>
            <w:hideMark/>
          </w:tcPr>
          <w:p w14:paraId="7FEC7754"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11</w:t>
            </w:r>
          </w:p>
        </w:tc>
        <w:tc>
          <w:tcPr>
            <w:tcW w:w="3940" w:type="dxa"/>
            <w:tcBorders>
              <w:top w:val="nil"/>
              <w:left w:val="nil"/>
              <w:bottom w:val="single" w:sz="4" w:space="0" w:color="auto"/>
              <w:right w:val="single" w:sz="4" w:space="0" w:color="auto"/>
            </w:tcBorders>
            <w:vAlign w:val="center"/>
            <w:hideMark/>
          </w:tcPr>
          <w:p w14:paraId="2DAAD2D8" w14:textId="77777777" w:rsidR="00013BE9" w:rsidRDefault="00013BE9" w:rsidP="00E01609">
            <w:pPr>
              <w:rPr>
                <w:rFonts w:ascii="GHEA Grapalat" w:hAnsi="GHEA Grapalat" w:cs="Calibri"/>
              </w:rPr>
            </w:pPr>
            <w:r>
              <w:rPr>
                <w:rFonts w:ascii="GHEA Grapalat" w:hAnsi="GHEA Grapalat" w:cs="Calibri"/>
              </w:rPr>
              <w:t>Պոլիուրեթանային ներկով գծանշումների իրականցում 80 մմ հաստությամբ (գույնը ըստ նախագծի) / Нанесение разметки полиуретановой краской толщиной 80 мм (цвет согласно проекту)</w:t>
            </w:r>
          </w:p>
        </w:tc>
        <w:tc>
          <w:tcPr>
            <w:tcW w:w="1185" w:type="dxa"/>
            <w:tcBorders>
              <w:top w:val="nil"/>
              <w:left w:val="nil"/>
              <w:bottom w:val="single" w:sz="4" w:space="0" w:color="auto"/>
              <w:right w:val="single" w:sz="4" w:space="0" w:color="auto"/>
            </w:tcBorders>
            <w:vAlign w:val="center"/>
            <w:hideMark/>
          </w:tcPr>
          <w:p w14:paraId="0D676FBB" w14:textId="77777777" w:rsidR="00013BE9" w:rsidRDefault="00013BE9" w:rsidP="00E01609">
            <w:pPr>
              <w:jc w:val="center"/>
              <w:rPr>
                <w:rFonts w:ascii="Calibri" w:hAnsi="Calibri" w:cs="Calibri"/>
              </w:rPr>
            </w:pPr>
            <w:r>
              <w:rPr>
                <w:rFonts w:ascii="Calibri" w:hAnsi="Calibri" w:cs="Calibri"/>
              </w:rPr>
              <w:t>գծմ - м</w:t>
            </w:r>
          </w:p>
        </w:tc>
        <w:tc>
          <w:tcPr>
            <w:tcW w:w="1220" w:type="dxa"/>
            <w:tcBorders>
              <w:top w:val="nil"/>
              <w:left w:val="nil"/>
              <w:bottom w:val="single" w:sz="4" w:space="0" w:color="auto"/>
              <w:right w:val="single" w:sz="4" w:space="0" w:color="auto"/>
            </w:tcBorders>
            <w:vAlign w:val="center"/>
            <w:hideMark/>
          </w:tcPr>
          <w:p w14:paraId="54360271" w14:textId="77777777" w:rsidR="00013BE9" w:rsidRDefault="00013BE9" w:rsidP="00E01609">
            <w:pPr>
              <w:jc w:val="center"/>
              <w:rPr>
                <w:rFonts w:ascii="GHEA Grapalat" w:hAnsi="GHEA Grapalat" w:cs="Calibri"/>
              </w:rPr>
            </w:pPr>
            <w:r>
              <w:rPr>
                <w:rFonts w:ascii="GHEA Grapalat" w:hAnsi="GHEA Grapalat" w:cs="Calibri"/>
              </w:rPr>
              <w:t>285</w:t>
            </w:r>
          </w:p>
        </w:tc>
        <w:tc>
          <w:tcPr>
            <w:tcW w:w="1460" w:type="dxa"/>
            <w:tcBorders>
              <w:top w:val="nil"/>
              <w:left w:val="nil"/>
              <w:bottom w:val="single" w:sz="4" w:space="0" w:color="auto"/>
              <w:right w:val="single" w:sz="4" w:space="0" w:color="auto"/>
            </w:tcBorders>
            <w:vAlign w:val="bottom"/>
            <w:hideMark/>
          </w:tcPr>
          <w:p w14:paraId="37089B05"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1.22360</w:t>
            </w:r>
          </w:p>
        </w:tc>
        <w:tc>
          <w:tcPr>
            <w:tcW w:w="1583" w:type="dxa"/>
            <w:tcBorders>
              <w:top w:val="nil"/>
              <w:left w:val="nil"/>
              <w:bottom w:val="single" w:sz="4" w:space="0" w:color="auto"/>
              <w:right w:val="single" w:sz="4" w:space="0" w:color="auto"/>
            </w:tcBorders>
            <w:vAlign w:val="center"/>
            <w:hideMark/>
          </w:tcPr>
          <w:p w14:paraId="602FCCDB"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348.73</w:t>
            </w:r>
          </w:p>
        </w:tc>
      </w:tr>
      <w:tr w:rsidR="00013BE9" w14:paraId="328A18D9" w14:textId="77777777" w:rsidTr="00E01609">
        <w:trPr>
          <w:trHeight w:val="1380"/>
        </w:trPr>
        <w:tc>
          <w:tcPr>
            <w:tcW w:w="915" w:type="dxa"/>
            <w:tcBorders>
              <w:top w:val="nil"/>
              <w:left w:val="single" w:sz="4" w:space="0" w:color="auto"/>
              <w:bottom w:val="single" w:sz="4" w:space="0" w:color="auto"/>
              <w:right w:val="single" w:sz="4" w:space="0" w:color="auto"/>
            </w:tcBorders>
            <w:vAlign w:val="center"/>
            <w:hideMark/>
          </w:tcPr>
          <w:p w14:paraId="4782CB58"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12</w:t>
            </w:r>
          </w:p>
        </w:tc>
        <w:tc>
          <w:tcPr>
            <w:tcW w:w="3940" w:type="dxa"/>
            <w:tcBorders>
              <w:top w:val="nil"/>
              <w:left w:val="nil"/>
              <w:bottom w:val="single" w:sz="4" w:space="0" w:color="auto"/>
              <w:right w:val="single" w:sz="4" w:space="0" w:color="auto"/>
            </w:tcBorders>
            <w:vAlign w:val="center"/>
            <w:hideMark/>
          </w:tcPr>
          <w:p w14:paraId="7FBFCBA7" w14:textId="77777777" w:rsidR="00013BE9" w:rsidRDefault="00013BE9" w:rsidP="00E01609">
            <w:pPr>
              <w:rPr>
                <w:rFonts w:ascii="GHEA Grapalat" w:hAnsi="GHEA Grapalat" w:cs="Calibri"/>
              </w:rPr>
            </w:pPr>
            <w:r>
              <w:rPr>
                <w:rFonts w:ascii="GHEA Grapalat" w:hAnsi="GHEA Grapalat" w:cs="Calibri"/>
              </w:rPr>
              <w:t>Խաղային գոտիների գծանշում պոլիուրեթանային ներկով, ըստ նախագծի / Разметка игровых зон полиуретановой краской, согласно проекту</w:t>
            </w:r>
          </w:p>
        </w:tc>
        <w:tc>
          <w:tcPr>
            <w:tcW w:w="1185" w:type="dxa"/>
            <w:tcBorders>
              <w:top w:val="nil"/>
              <w:left w:val="nil"/>
              <w:bottom w:val="single" w:sz="4" w:space="0" w:color="auto"/>
              <w:right w:val="single" w:sz="4" w:space="0" w:color="auto"/>
            </w:tcBorders>
            <w:vAlign w:val="center"/>
            <w:hideMark/>
          </w:tcPr>
          <w:p w14:paraId="7BF4B9F4"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768EC23E" w14:textId="77777777" w:rsidR="00013BE9" w:rsidRDefault="00013BE9" w:rsidP="00E01609">
            <w:pPr>
              <w:jc w:val="center"/>
              <w:rPr>
                <w:rFonts w:ascii="GHEA Grapalat" w:hAnsi="GHEA Grapalat" w:cs="Calibri"/>
              </w:rPr>
            </w:pPr>
            <w:r>
              <w:rPr>
                <w:rFonts w:ascii="GHEA Grapalat" w:hAnsi="GHEA Grapalat" w:cs="Calibri"/>
              </w:rPr>
              <w:t>70</w:t>
            </w:r>
          </w:p>
        </w:tc>
        <w:tc>
          <w:tcPr>
            <w:tcW w:w="1460" w:type="dxa"/>
            <w:tcBorders>
              <w:top w:val="nil"/>
              <w:left w:val="nil"/>
              <w:bottom w:val="single" w:sz="4" w:space="0" w:color="auto"/>
              <w:right w:val="single" w:sz="4" w:space="0" w:color="auto"/>
            </w:tcBorders>
            <w:vAlign w:val="bottom"/>
            <w:hideMark/>
          </w:tcPr>
          <w:p w14:paraId="5DBEC76C"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14.09636</w:t>
            </w:r>
          </w:p>
        </w:tc>
        <w:tc>
          <w:tcPr>
            <w:tcW w:w="1583" w:type="dxa"/>
            <w:tcBorders>
              <w:top w:val="nil"/>
              <w:left w:val="nil"/>
              <w:bottom w:val="single" w:sz="4" w:space="0" w:color="auto"/>
              <w:right w:val="single" w:sz="4" w:space="0" w:color="auto"/>
            </w:tcBorders>
            <w:vAlign w:val="center"/>
            <w:hideMark/>
          </w:tcPr>
          <w:p w14:paraId="7AF560A8"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986.75</w:t>
            </w:r>
          </w:p>
        </w:tc>
      </w:tr>
      <w:tr w:rsidR="00013BE9" w14:paraId="4941A975" w14:textId="77777777" w:rsidTr="00E01609">
        <w:trPr>
          <w:trHeight w:val="1609"/>
        </w:trPr>
        <w:tc>
          <w:tcPr>
            <w:tcW w:w="915" w:type="dxa"/>
            <w:tcBorders>
              <w:top w:val="nil"/>
              <w:left w:val="single" w:sz="4" w:space="0" w:color="auto"/>
              <w:bottom w:val="single" w:sz="4" w:space="0" w:color="auto"/>
              <w:right w:val="single" w:sz="4" w:space="0" w:color="auto"/>
            </w:tcBorders>
            <w:vAlign w:val="center"/>
            <w:hideMark/>
          </w:tcPr>
          <w:p w14:paraId="76E81492"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13</w:t>
            </w:r>
          </w:p>
        </w:tc>
        <w:tc>
          <w:tcPr>
            <w:tcW w:w="3940" w:type="dxa"/>
            <w:tcBorders>
              <w:top w:val="nil"/>
              <w:left w:val="nil"/>
              <w:bottom w:val="single" w:sz="4" w:space="0" w:color="auto"/>
              <w:right w:val="single" w:sz="4" w:space="0" w:color="auto"/>
            </w:tcBorders>
            <w:vAlign w:val="center"/>
            <w:hideMark/>
          </w:tcPr>
          <w:p w14:paraId="406A19C7" w14:textId="77777777" w:rsidR="00013BE9" w:rsidRPr="00B47498" w:rsidRDefault="00013BE9" w:rsidP="00E01609">
            <w:pPr>
              <w:rPr>
                <w:rFonts w:ascii="GHEA Grapalat" w:hAnsi="GHEA Grapalat" w:cs="Calibri"/>
                <w:color w:val="000000"/>
              </w:rPr>
            </w:pPr>
            <w:r>
              <w:rPr>
                <w:rFonts w:ascii="GHEA Grapalat" w:hAnsi="GHEA Grapalat" w:cs="Calibri"/>
                <w:color w:val="000000"/>
              </w:rPr>
              <w:t>Բազալտե</w:t>
            </w:r>
            <w:r w:rsidRPr="00B47498">
              <w:rPr>
                <w:rFonts w:ascii="GHEA Grapalat" w:hAnsi="GHEA Grapalat" w:cs="Calibri"/>
                <w:color w:val="000000"/>
              </w:rPr>
              <w:t xml:space="preserve"> </w:t>
            </w:r>
            <w:r>
              <w:rPr>
                <w:rFonts w:ascii="GHEA Grapalat" w:hAnsi="GHEA Grapalat" w:cs="Calibri"/>
                <w:color w:val="000000"/>
              </w:rPr>
              <w:t>եզրաքարերի</w:t>
            </w:r>
            <w:r w:rsidRPr="00B47498">
              <w:rPr>
                <w:rFonts w:ascii="GHEA Grapalat" w:hAnsi="GHEA Grapalat" w:cs="Calibri"/>
                <w:color w:val="000000"/>
              </w:rPr>
              <w:t xml:space="preserve"> </w:t>
            </w:r>
            <w:r>
              <w:rPr>
                <w:rFonts w:ascii="GHEA Grapalat" w:hAnsi="GHEA Grapalat" w:cs="Calibri"/>
                <w:color w:val="000000"/>
              </w:rPr>
              <w:t>տեղադրում</w:t>
            </w:r>
            <w:r w:rsidRPr="00B47498">
              <w:rPr>
                <w:rFonts w:ascii="GHEA Grapalat" w:hAnsi="GHEA Grapalat" w:cs="Calibri"/>
                <w:color w:val="000000"/>
              </w:rPr>
              <w:t xml:space="preserve"> 150х300 </w:t>
            </w:r>
            <w:r>
              <w:rPr>
                <w:rFonts w:ascii="GHEA Grapalat" w:hAnsi="GHEA Grapalat" w:cs="Calibri"/>
                <w:color w:val="000000"/>
              </w:rPr>
              <w:t>ամրացումը</w:t>
            </w:r>
            <w:r w:rsidRPr="00B47498">
              <w:rPr>
                <w:rFonts w:ascii="GHEA Grapalat" w:hAnsi="GHEA Grapalat" w:cs="Calibri"/>
                <w:color w:val="000000"/>
              </w:rPr>
              <w:t xml:space="preserve"> </w:t>
            </w:r>
            <w:r>
              <w:rPr>
                <w:rFonts w:ascii="GHEA Grapalat" w:hAnsi="GHEA Grapalat" w:cs="Calibri"/>
                <w:color w:val="000000"/>
              </w:rPr>
              <w:t>ց</w:t>
            </w:r>
            <w:r w:rsidRPr="00B47498">
              <w:rPr>
                <w:rFonts w:ascii="GHEA Grapalat" w:hAnsi="GHEA Grapalat" w:cs="Calibri"/>
                <w:color w:val="000000"/>
              </w:rPr>
              <w:t>/</w:t>
            </w:r>
            <w:r>
              <w:rPr>
                <w:rFonts w:ascii="GHEA Grapalat" w:hAnsi="GHEA Grapalat" w:cs="Calibri"/>
                <w:color w:val="000000"/>
              </w:rPr>
              <w:t>ա</w:t>
            </w:r>
            <w:r w:rsidRPr="00B47498">
              <w:rPr>
                <w:rFonts w:ascii="GHEA Grapalat" w:hAnsi="GHEA Grapalat" w:cs="Calibri"/>
                <w:color w:val="000000"/>
              </w:rPr>
              <w:t xml:space="preserve"> </w:t>
            </w:r>
            <w:r>
              <w:rPr>
                <w:rFonts w:ascii="GHEA Grapalat" w:hAnsi="GHEA Grapalat" w:cs="Calibri"/>
                <w:color w:val="000000"/>
              </w:rPr>
              <w:t>շաղախով</w:t>
            </w:r>
            <w:r w:rsidRPr="00B47498">
              <w:rPr>
                <w:rFonts w:ascii="GHEA Grapalat" w:hAnsi="GHEA Grapalat" w:cs="Calibri"/>
                <w:color w:val="000000"/>
              </w:rPr>
              <w:t xml:space="preserve"> / Установка базальтовых бордюрных камней 150</w:t>
            </w:r>
            <w:r>
              <w:rPr>
                <w:rFonts w:ascii="GHEA Grapalat" w:hAnsi="GHEA Grapalat" w:cs="Calibri"/>
                <w:color w:val="000000"/>
              </w:rPr>
              <w:t>x</w:t>
            </w:r>
            <w:r w:rsidRPr="00B47498">
              <w:rPr>
                <w:rFonts w:ascii="GHEA Grapalat" w:hAnsi="GHEA Grapalat" w:cs="Calibri"/>
                <w:color w:val="000000"/>
              </w:rPr>
              <w:t>300 с закреплением на цементно-песчаном растворе</w:t>
            </w:r>
          </w:p>
        </w:tc>
        <w:tc>
          <w:tcPr>
            <w:tcW w:w="1185" w:type="dxa"/>
            <w:tcBorders>
              <w:top w:val="nil"/>
              <w:left w:val="nil"/>
              <w:bottom w:val="single" w:sz="4" w:space="0" w:color="auto"/>
              <w:right w:val="single" w:sz="4" w:space="0" w:color="auto"/>
            </w:tcBorders>
            <w:vAlign w:val="center"/>
            <w:hideMark/>
          </w:tcPr>
          <w:p w14:paraId="416BC122" w14:textId="77777777" w:rsidR="00013BE9" w:rsidRDefault="00013BE9" w:rsidP="00E01609">
            <w:pPr>
              <w:jc w:val="center"/>
              <w:rPr>
                <w:rFonts w:ascii="Calibri" w:hAnsi="Calibri" w:cs="Calibri"/>
              </w:rPr>
            </w:pPr>
            <w:r>
              <w:rPr>
                <w:rFonts w:ascii="Calibri" w:hAnsi="Calibri" w:cs="Calibri"/>
              </w:rPr>
              <w:t>գծմ - м</w:t>
            </w:r>
          </w:p>
        </w:tc>
        <w:tc>
          <w:tcPr>
            <w:tcW w:w="1220" w:type="dxa"/>
            <w:tcBorders>
              <w:top w:val="nil"/>
              <w:left w:val="nil"/>
              <w:bottom w:val="single" w:sz="4" w:space="0" w:color="auto"/>
              <w:right w:val="single" w:sz="4" w:space="0" w:color="auto"/>
            </w:tcBorders>
            <w:vAlign w:val="center"/>
            <w:hideMark/>
          </w:tcPr>
          <w:p w14:paraId="5DDD0706" w14:textId="77777777" w:rsidR="00013BE9" w:rsidRDefault="00013BE9" w:rsidP="00E01609">
            <w:pPr>
              <w:jc w:val="center"/>
              <w:rPr>
                <w:rFonts w:ascii="GHEA Grapalat" w:hAnsi="GHEA Grapalat" w:cs="Calibri"/>
              </w:rPr>
            </w:pPr>
            <w:r>
              <w:rPr>
                <w:rFonts w:ascii="GHEA Grapalat" w:hAnsi="GHEA Grapalat" w:cs="Calibri"/>
              </w:rPr>
              <w:t>4.0</w:t>
            </w:r>
          </w:p>
        </w:tc>
        <w:tc>
          <w:tcPr>
            <w:tcW w:w="1460" w:type="dxa"/>
            <w:tcBorders>
              <w:top w:val="nil"/>
              <w:left w:val="nil"/>
              <w:bottom w:val="single" w:sz="4" w:space="0" w:color="auto"/>
              <w:right w:val="single" w:sz="4" w:space="0" w:color="auto"/>
            </w:tcBorders>
            <w:vAlign w:val="bottom"/>
            <w:hideMark/>
          </w:tcPr>
          <w:p w14:paraId="03634A93"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10.36225</w:t>
            </w:r>
          </w:p>
        </w:tc>
        <w:tc>
          <w:tcPr>
            <w:tcW w:w="1583" w:type="dxa"/>
            <w:tcBorders>
              <w:top w:val="nil"/>
              <w:left w:val="nil"/>
              <w:bottom w:val="single" w:sz="4" w:space="0" w:color="auto"/>
              <w:right w:val="single" w:sz="4" w:space="0" w:color="auto"/>
            </w:tcBorders>
            <w:vAlign w:val="center"/>
            <w:hideMark/>
          </w:tcPr>
          <w:p w14:paraId="13309144"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41.45</w:t>
            </w:r>
          </w:p>
        </w:tc>
      </w:tr>
      <w:tr w:rsidR="00013BE9" w14:paraId="1395FAA3" w14:textId="77777777" w:rsidTr="00E01609">
        <w:trPr>
          <w:trHeight w:val="2119"/>
        </w:trPr>
        <w:tc>
          <w:tcPr>
            <w:tcW w:w="915" w:type="dxa"/>
            <w:tcBorders>
              <w:top w:val="nil"/>
              <w:left w:val="single" w:sz="4" w:space="0" w:color="auto"/>
              <w:bottom w:val="single" w:sz="4" w:space="0" w:color="auto"/>
              <w:right w:val="single" w:sz="4" w:space="0" w:color="auto"/>
            </w:tcBorders>
            <w:vAlign w:val="center"/>
            <w:hideMark/>
          </w:tcPr>
          <w:p w14:paraId="770EB97A"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14</w:t>
            </w:r>
          </w:p>
        </w:tc>
        <w:tc>
          <w:tcPr>
            <w:tcW w:w="3940" w:type="dxa"/>
            <w:tcBorders>
              <w:top w:val="nil"/>
              <w:left w:val="nil"/>
              <w:bottom w:val="single" w:sz="4" w:space="0" w:color="auto"/>
              <w:right w:val="single" w:sz="4" w:space="0" w:color="auto"/>
            </w:tcBorders>
            <w:vAlign w:val="center"/>
            <w:hideMark/>
          </w:tcPr>
          <w:p w14:paraId="0AEE8492" w14:textId="77777777" w:rsidR="00013BE9" w:rsidRDefault="00013BE9" w:rsidP="00E01609">
            <w:pPr>
              <w:rPr>
                <w:rFonts w:ascii="GHEA Grapalat" w:hAnsi="GHEA Grapalat" w:cs="Calibri"/>
              </w:rPr>
            </w:pPr>
            <w:r>
              <w:rPr>
                <w:rFonts w:ascii="GHEA Grapalat" w:hAnsi="GHEA Grapalat" w:cs="Calibri"/>
              </w:rPr>
              <w:t xml:space="preserve">Բազալտե սահմանազատող գոտու իրականացում դաշտի պարագծով, 30x200 մմ, ամրացումը ց/ա շաղախով / Устройство базальтового бордюрного пояса по периметру поля, 30x200 мм, с закреплением </w:t>
            </w:r>
            <w:r>
              <w:rPr>
                <w:rFonts w:ascii="GHEA Grapalat" w:hAnsi="GHEA Grapalat" w:cs="Calibri"/>
              </w:rPr>
              <w:lastRenderedPageBreak/>
              <w:t>на цементно-песчаном растворе</w:t>
            </w:r>
          </w:p>
        </w:tc>
        <w:tc>
          <w:tcPr>
            <w:tcW w:w="1185" w:type="dxa"/>
            <w:tcBorders>
              <w:top w:val="nil"/>
              <w:left w:val="nil"/>
              <w:bottom w:val="single" w:sz="4" w:space="0" w:color="auto"/>
              <w:right w:val="single" w:sz="4" w:space="0" w:color="auto"/>
            </w:tcBorders>
            <w:vAlign w:val="center"/>
            <w:hideMark/>
          </w:tcPr>
          <w:p w14:paraId="7B608344" w14:textId="77777777" w:rsidR="00013BE9" w:rsidRDefault="00013BE9" w:rsidP="00E01609">
            <w:pPr>
              <w:jc w:val="center"/>
              <w:rPr>
                <w:rFonts w:ascii="Calibri" w:hAnsi="Calibri" w:cs="Calibri"/>
              </w:rPr>
            </w:pPr>
            <w:r>
              <w:rPr>
                <w:rFonts w:ascii="Calibri" w:hAnsi="Calibri" w:cs="Calibri"/>
              </w:rPr>
              <w:lastRenderedPageBreak/>
              <w:t>գծմ - м</w:t>
            </w:r>
          </w:p>
        </w:tc>
        <w:tc>
          <w:tcPr>
            <w:tcW w:w="1220" w:type="dxa"/>
            <w:tcBorders>
              <w:top w:val="nil"/>
              <w:left w:val="nil"/>
              <w:bottom w:val="single" w:sz="4" w:space="0" w:color="auto"/>
              <w:right w:val="single" w:sz="4" w:space="0" w:color="auto"/>
            </w:tcBorders>
            <w:vAlign w:val="center"/>
            <w:hideMark/>
          </w:tcPr>
          <w:p w14:paraId="4098CAAE" w14:textId="77777777" w:rsidR="00013BE9" w:rsidRDefault="00013BE9" w:rsidP="00E01609">
            <w:pPr>
              <w:jc w:val="center"/>
              <w:rPr>
                <w:rFonts w:ascii="GHEA Grapalat" w:hAnsi="GHEA Grapalat" w:cs="Calibri"/>
              </w:rPr>
            </w:pPr>
            <w:r>
              <w:rPr>
                <w:rFonts w:ascii="GHEA Grapalat" w:hAnsi="GHEA Grapalat" w:cs="Calibri"/>
              </w:rPr>
              <w:t>110.0</w:t>
            </w:r>
          </w:p>
        </w:tc>
        <w:tc>
          <w:tcPr>
            <w:tcW w:w="1460" w:type="dxa"/>
            <w:tcBorders>
              <w:top w:val="nil"/>
              <w:left w:val="nil"/>
              <w:bottom w:val="single" w:sz="4" w:space="0" w:color="auto"/>
              <w:right w:val="single" w:sz="4" w:space="0" w:color="auto"/>
            </w:tcBorders>
            <w:vAlign w:val="bottom"/>
            <w:hideMark/>
          </w:tcPr>
          <w:p w14:paraId="40A43C2B"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4.93267</w:t>
            </w:r>
          </w:p>
        </w:tc>
        <w:tc>
          <w:tcPr>
            <w:tcW w:w="1583" w:type="dxa"/>
            <w:tcBorders>
              <w:top w:val="nil"/>
              <w:left w:val="nil"/>
              <w:bottom w:val="single" w:sz="4" w:space="0" w:color="auto"/>
              <w:right w:val="single" w:sz="4" w:space="0" w:color="auto"/>
            </w:tcBorders>
            <w:vAlign w:val="center"/>
            <w:hideMark/>
          </w:tcPr>
          <w:p w14:paraId="77A517FB"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542.59</w:t>
            </w:r>
          </w:p>
        </w:tc>
      </w:tr>
      <w:tr w:rsidR="00013BE9" w14:paraId="104F1E61" w14:textId="77777777" w:rsidTr="00E01609">
        <w:trPr>
          <w:trHeight w:val="1470"/>
        </w:trPr>
        <w:tc>
          <w:tcPr>
            <w:tcW w:w="915" w:type="dxa"/>
            <w:tcBorders>
              <w:top w:val="nil"/>
              <w:left w:val="single" w:sz="4" w:space="0" w:color="auto"/>
              <w:bottom w:val="single" w:sz="4" w:space="0" w:color="auto"/>
              <w:right w:val="single" w:sz="4" w:space="0" w:color="auto"/>
            </w:tcBorders>
            <w:vAlign w:val="center"/>
            <w:hideMark/>
          </w:tcPr>
          <w:p w14:paraId="7BBCFBD4"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15</w:t>
            </w:r>
          </w:p>
        </w:tc>
        <w:tc>
          <w:tcPr>
            <w:tcW w:w="3940" w:type="dxa"/>
            <w:tcBorders>
              <w:top w:val="nil"/>
              <w:left w:val="nil"/>
              <w:bottom w:val="single" w:sz="4" w:space="0" w:color="auto"/>
              <w:right w:val="single" w:sz="4" w:space="0" w:color="auto"/>
            </w:tcBorders>
            <w:vAlign w:val="center"/>
            <w:hideMark/>
          </w:tcPr>
          <w:p w14:paraId="1C15F233" w14:textId="77777777" w:rsidR="00013BE9" w:rsidRDefault="00013BE9" w:rsidP="00E01609">
            <w:pPr>
              <w:rPr>
                <w:rFonts w:ascii="GHEA Grapalat" w:hAnsi="GHEA Grapalat" w:cs="Calibri"/>
              </w:rPr>
            </w:pPr>
            <w:r>
              <w:rPr>
                <w:rFonts w:ascii="GHEA Grapalat" w:hAnsi="GHEA Grapalat" w:cs="Calibri"/>
              </w:rPr>
              <w:t>Հենապատի սվաղ, ց/ա շաղախով 10 մմ միջին հաստությամբ / Штукатурка подпорной стены цементно-песчаным раствором средней толщиной 10 мм</w:t>
            </w:r>
          </w:p>
        </w:tc>
        <w:tc>
          <w:tcPr>
            <w:tcW w:w="1185" w:type="dxa"/>
            <w:tcBorders>
              <w:top w:val="nil"/>
              <w:left w:val="nil"/>
              <w:bottom w:val="single" w:sz="4" w:space="0" w:color="auto"/>
              <w:right w:val="single" w:sz="4" w:space="0" w:color="auto"/>
            </w:tcBorders>
            <w:vAlign w:val="center"/>
            <w:hideMark/>
          </w:tcPr>
          <w:p w14:paraId="10F93D83"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44B979CB" w14:textId="77777777" w:rsidR="00013BE9" w:rsidRDefault="00013BE9" w:rsidP="00E01609">
            <w:pPr>
              <w:jc w:val="center"/>
              <w:rPr>
                <w:rFonts w:ascii="GHEA Grapalat" w:hAnsi="GHEA Grapalat" w:cs="Calibri"/>
              </w:rPr>
            </w:pPr>
            <w:r>
              <w:rPr>
                <w:rFonts w:ascii="GHEA Grapalat" w:hAnsi="GHEA Grapalat" w:cs="Calibri"/>
              </w:rPr>
              <w:t>180.0</w:t>
            </w:r>
          </w:p>
        </w:tc>
        <w:tc>
          <w:tcPr>
            <w:tcW w:w="1460" w:type="dxa"/>
            <w:tcBorders>
              <w:top w:val="nil"/>
              <w:left w:val="nil"/>
              <w:bottom w:val="single" w:sz="4" w:space="0" w:color="auto"/>
              <w:right w:val="single" w:sz="4" w:space="0" w:color="auto"/>
            </w:tcBorders>
            <w:vAlign w:val="bottom"/>
            <w:hideMark/>
          </w:tcPr>
          <w:p w14:paraId="1A824B39"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3.86959</w:t>
            </w:r>
          </w:p>
        </w:tc>
        <w:tc>
          <w:tcPr>
            <w:tcW w:w="1583" w:type="dxa"/>
            <w:tcBorders>
              <w:top w:val="nil"/>
              <w:left w:val="nil"/>
              <w:bottom w:val="single" w:sz="4" w:space="0" w:color="auto"/>
              <w:right w:val="single" w:sz="4" w:space="0" w:color="auto"/>
            </w:tcBorders>
            <w:vAlign w:val="center"/>
            <w:hideMark/>
          </w:tcPr>
          <w:p w14:paraId="138C8175"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696.53</w:t>
            </w:r>
          </w:p>
        </w:tc>
      </w:tr>
      <w:tr w:rsidR="00013BE9" w14:paraId="660B5175" w14:textId="77777777" w:rsidTr="00E01609">
        <w:trPr>
          <w:trHeight w:val="1035"/>
        </w:trPr>
        <w:tc>
          <w:tcPr>
            <w:tcW w:w="915" w:type="dxa"/>
            <w:tcBorders>
              <w:top w:val="nil"/>
              <w:left w:val="single" w:sz="4" w:space="0" w:color="auto"/>
              <w:bottom w:val="single" w:sz="4" w:space="0" w:color="auto"/>
              <w:right w:val="single" w:sz="4" w:space="0" w:color="auto"/>
            </w:tcBorders>
            <w:vAlign w:val="center"/>
            <w:hideMark/>
          </w:tcPr>
          <w:p w14:paraId="464D1D8B"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16</w:t>
            </w:r>
          </w:p>
        </w:tc>
        <w:tc>
          <w:tcPr>
            <w:tcW w:w="3940" w:type="dxa"/>
            <w:tcBorders>
              <w:top w:val="nil"/>
              <w:left w:val="nil"/>
              <w:bottom w:val="single" w:sz="4" w:space="0" w:color="auto"/>
              <w:right w:val="single" w:sz="4" w:space="0" w:color="auto"/>
            </w:tcBorders>
            <w:vAlign w:val="center"/>
            <w:hideMark/>
          </w:tcPr>
          <w:p w14:paraId="17734114" w14:textId="77777777" w:rsidR="00013BE9" w:rsidRDefault="00013BE9" w:rsidP="00E01609">
            <w:pPr>
              <w:rPr>
                <w:rFonts w:ascii="GHEA Grapalat" w:hAnsi="GHEA Grapalat" w:cs="Calibri"/>
              </w:rPr>
            </w:pPr>
            <w:r>
              <w:rPr>
                <w:rFonts w:ascii="GHEA Grapalat" w:hAnsi="GHEA Grapalat" w:cs="Calibri"/>
              </w:rPr>
              <w:t>Մետաղական աղբամանների ձեռքբերում և տեղադրում / Приобретение и установка металлических урн</w:t>
            </w:r>
          </w:p>
        </w:tc>
        <w:tc>
          <w:tcPr>
            <w:tcW w:w="1185" w:type="dxa"/>
            <w:tcBorders>
              <w:top w:val="nil"/>
              <w:left w:val="nil"/>
              <w:bottom w:val="single" w:sz="4" w:space="0" w:color="auto"/>
              <w:right w:val="single" w:sz="4" w:space="0" w:color="auto"/>
            </w:tcBorders>
            <w:vAlign w:val="center"/>
            <w:hideMark/>
          </w:tcPr>
          <w:p w14:paraId="3B945F1A" w14:textId="77777777" w:rsidR="00013BE9" w:rsidRDefault="00013BE9" w:rsidP="00E01609">
            <w:pPr>
              <w:jc w:val="center"/>
              <w:rPr>
                <w:rFonts w:ascii="Calibri" w:hAnsi="Calibri" w:cs="Calibri"/>
              </w:rPr>
            </w:pPr>
            <w:r>
              <w:rPr>
                <w:rFonts w:ascii="Calibri" w:hAnsi="Calibri" w:cs="Calibri"/>
              </w:rPr>
              <w:t>հատ - штук</w:t>
            </w:r>
          </w:p>
        </w:tc>
        <w:tc>
          <w:tcPr>
            <w:tcW w:w="1220" w:type="dxa"/>
            <w:tcBorders>
              <w:top w:val="nil"/>
              <w:left w:val="nil"/>
              <w:bottom w:val="single" w:sz="4" w:space="0" w:color="auto"/>
              <w:right w:val="single" w:sz="4" w:space="0" w:color="auto"/>
            </w:tcBorders>
            <w:vAlign w:val="center"/>
            <w:hideMark/>
          </w:tcPr>
          <w:p w14:paraId="4611432F" w14:textId="77777777" w:rsidR="00013BE9" w:rsidRDefault="00013BE9" w:rsidP="00E01609">
            <w:pPr>
              <w:jc w:val="center"/>
              <w:rPr>
                <w:rFonts w:ascii="GHEA Grapalat" w:hAnsi="GHEA Grapalat" w:cs="Calibri"/>
              </w:rPr>
            </w:pPr>
            <w:r>
              <w:rPr>
                <w:rFonts w:ascii="GHEA Grapalat" w:hAnsi="GHEA Grapalat" w:cs="Calibri"/>
              </w:rPr>
              <w:t>2</w:t>
            </w:r>
          </w:p>
        </w:tc>
        <w:tc>
          <w:tcPr>
            <w:tcW w:w="1460" w:type="dxa"/>
            <w:tcBorders>
              <w:top w:val="nil"/>
              <w:left w:val="nil"/>
              <w:bottom w:val="single" w:sz="4" w:space="0" w:color="auto"/>
              <w:right w:val="single" w:sz="4" w:space="0" w:color="auto"/>
            </w:tcBorders>
            <w:vAlign w:val="bottom"/>
            <w:hideMark/>
          </w:tcPr>
          <w:p w14:paraId="1F4B3AA4"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48.18236</w:t>
            </w:r>
          </w:p>
        </w:tc>
        <w:tc>
          <w:tcPr>
            <w:tcW w:w="1583" w:type="dxa"/>
            <w:tcBorders>
              <w:top w:val="nil"/>
              <w:left w:val="nil"/>
              <w:bottom w:val="single" w:sz="4" w:space="0" w:color="auto"/>
              <w:right w:val="single" w:sz="4" w:space="0" w:color="auto"/>
            </w:tcBorders>
            <w:vAlign w:val="center"/>
            <w:hideMark/>
          </w:tcPr>
          <w:p w14:paraId="241573E1"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96.36</w:t>
            </w:r>
          </w:p>
        </w:tc>
      </w:tr>
      <w:tr w:rsidR="00013BE9" w14:paraId="5C62F1DA" w14:textId="77777777" w:rsidTr="00E01609">
        <w:trPr>
          <w:trHeight w:val="345"/>
        </w:trPr>
        <w:tc>
          <w:tcPr>
            <w:tcW w:w="915" w:type="dxa"/>
            <w:tcBorders>
              <w:top w:val="nil"/>
              <w:left w:val="single" w:sz="4" w:space="0" w:color="auto"/>
              <w:bottom w:val="single" w:sz="4" w:space="0" w:color="auto"/>
              <w:right w:val="single" w:sz="4" w:space="0" w:color="auto"/>
            </w:tcBorders>
            <w:vAlign w:val="center"/>
            <w:hideMark/>
          </w:tcPr>
          <w:p w14:paraId="5B40E3B9"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17</w:t>
            </w:r>
          </w:p>
        </w:tc>
        <w:tc>
          <w:tcPr>
            <w:tcW w:w="3940" w:type="dxa"/>
            <w:tcBorders>
              <w:top w:val="nil"/>
              <w:left w:val="nil"/>
              <w:bottom w:val="single" w:sz="4" w:space="0" w:color="auto"/>
              <w:right w:val="single" w:sz="4" w:space="0" w:color="auto"/>
            </w:tcBorders>
            <w:vAlign w:val="center"/>
            <w:hideMark/>
          </w:tcPr>
          <w:p w14:paraId="636D1176" w14:textId="77777777" w:rsidR="00013BE9" w:rsidRDefault="00013BE9" w:rsidP="00E01609">
            <w:pPr>
              <w:rPr>
                <w:rFonts w:ascii="GHEA Grapalat" w:hAnsi="GHEA Grapalat" w:cs="Calibri"/>
              </w:rPr>
            </w:pPr>
            <w:r>
              <w:rPr>
                <w:rFonts w:ascii="GHEA Grapalat" w:hAnsi="GHEA Grapalat" w:cs="Calibri"/>
              </w:rPr>
              <w:t>Պատերի նկարազարդում / Роспись стен</w:t>
            </w:r>
          </w:p>
        </w:tc>
        <w:tc>
          <w:tcPr>
            <w:tcW w:w="1185" w:type="dxa"/>
            <w:tcBorders>
              <w:top w:val="nil"/>
              <w:left w:val="nil"/>
              <w:bottom w:val="single" w:sz="4" w:space="0" w:color="auto"/>
              <w:right w:val="single" w:sz="4" w:space="0" w:color="auto"/>
            </w:tcBorders>
            <w:vAlign w:val="center"/>
            <w:hideMark/>
          </w:tcPr>
          <w:p w14:paraId="6A43D33A"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470B3F79" w14:textId="77777777" w:rsidR="00013BE9" w:rsidRDefault="00013BE9" w:rsidP="00E01609">
            <w:pPr>
              <w:jc w:val="center"/>
              <w:rPr>
                <w:rFonts w:ascii="GHEA Grapalat" w:hAnsi="GHEA Grapalat" w:cs="Calibri"/>
              </w:rPr>
            </w:pPr>
            <w:r>
              <w:rPr>
                <w:rFonts w:ascii="GHEA Grapalat" w:hAnsi="GHEA Grapalat" w:cs="Calibri"/>
              </w:rPr>
              <w:t>180</w:t>
            </w:r>
          </w:p>
        </w:tc>
        <w:tc>
          <w:tcPr>
            <w:tcW w:w="1460" w:type="dxa"/>
            <w:tcBorders>
              <w:top w:val="nil"/>
              <w:left w:val="nil"/>
              <w:bottom w:val="single" w:sz="4" w:space="0" w:color="auto"/>
              <w:right w:val="single" w:sz="4" w:space="0" w:color="auto"/>
            </w:tcBorders>
            <w:vAlign w:val="bottom"/>
            <w:hideMark/>
          </w:tcPr>
          <w:p w14:paraId="158ED1E9"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2.36802</w:t>
            </w:r>
          </w:p>
        </w:tc>
        <w:tc>
          <w:tcPr>
            <w:tcW w:w="1583" w:type="dxa"/>
            <w:tcBorders>
              <w:top w:val="nil"/>
              <w:left w:val="nil"/>
              <w:bottom w:val="single" w:sz="4" w:space="0" w:color="auto"/>
              <w:right w:val="single" w:sz="4" w:space="0" w:color="auto"/>
            </w:tcBorders>
            <w:vAlign w:val="center"/>
            <w:hideMark/>
          </w:tcPr>
          <w:p w14:paraId="2317A007"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426.24</w:t>
            </w:r>
          </w:p>
        </w:tc>
      </w:tr>
      <w:tr w:rsidR="00013BE9" w14:paraId="0940DC85" w14:textId="77777777" w:rsidTr="00E01609">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5AE512B5"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210B93C8" w14:textId="77777777" w:rsidR="00013BE9" w:rsidRDefault="00013BE9" w:rsidP="00E01609">
            <w:pPr>
              <w:rPr>
                <w:rFonts w:ascii="Calibri" w:hAnsi="Calibri" w:cs="Calibri"/>
                <w:b/>
                <w:bCs/>
                <w:i/>
                <w:iCs/>
                <w:color w:val="000000"/>
              </w:rPr>
            </w:pPr>
            <w:r>
              <w:rPr>
                <w:rFonts w:ascii="Calibri" w:hAnsi="Calibri" w:cs="Calibri"/>
                <w:b/>
                <w:bCs/>
                <w:i/>
                <w:iCs/>
                <w:color w:val="000000"/>
              </w:rPr>
              <w:t>Ընդամենը / Итого</w:t>
            </w:r>
          </w:p>
        </w:tc>
        <w:tc>
          <w:tcPr>
            <w:tcW w:w="1185" w:type="dxa"/>
            <w:tcBorders>
              <w:top w:val="nil"/>
              <w:left w:val="nil"/>
              <w:bottom w:val="single" w:sz="4" w:space="0" w:color="auto"/>
              <w:right w:val="single" w:sz="4" w:space="0" w:color="auto"/>
            </w:tcBorders>
            <w:shd w:val="clear" w:color="000000" w:fill="D9D9D9"/>
            <w:vAlign w:val="center"/>
            <w:hideMark/>
          </w:tcPr>
          <w:p w14:paraId="543113F5" w14:textId="77777777" w:rsidR="00013BE9" w:rsidRDefault="00013BE9" w:rsidP="00E01609">
            <w:pPr>
              <w:jc w:val="center"/>
              <w:rPr>
                <w:rFonts w:ascii="Calibri" w:hAnsi="Calibri" w:cs="Calibri"/>
                <w:b/>
                <w:bCs/>
                <w:color w:val="000000"/>
              </w:rPr>
            </w:pPr>
            <w:r>
              <w:rPr>
                <w:rFonts w:ascii="Calibri" w:hAnsi="Calibri" w:cs="Calibri"/>
                <w:b/>
                <w:bCs/>
                <w:color w:val="000000"/>
              </w:rPr>
              <w:t>հազ. դր. - тыс. драм</w:t>
            </w:r>
          </w:p>
        </w:tc>
        <w:tc>
          <w:tcPr>
            <w:tcW w:w="1220" w:type="dxa"/>
            <w:tcBorders>
              <w:top w:val="nil"/>
              <w:left w:val="nil"/>
              <w:bottom w:val="single" w:sz="4" w:space="0" w:color="auto"/>
              <w:right w:val="single" w:sz="4" w:space="0" w:color="auto"/>
            </w:tcBorders>
            <w:shd w:val="clear" w:color="000000" w:fill="D9D9D9"/>
            <w:vAlign w:val="bottom"/>
            <w:hideMark/>
          </w:tcPr>
          <w:p w14:paraId="79D76F99"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58E1395E"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53629D7E"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34474.44</w:t>
            </w:r>
          </w:p>
        </w:tc>
      </w:tr>
      <w:tr w:rsidR="00013BE9" w14:paraId="14F53BC2" w14:textId="77777777" w:rsidTr="00E01609">
        <w:trPr>
          <w:trHeight w:val="1215"/>
        </w:trPr>
        <w:tc>
          <w:tcPr>
            <w:tcW w:w="915" w:type="dxa"/>
            <w:tcBorders>
              <w:top w:val="nil"/>
              <w:left w:val="single" w:sz="4" w:space="0" w:color="auto"/>
              <w:bottom w:val="single" w:sz="4" w:space="0" w:color="auto"/>
              <w:right w:val="single" w:sz="4" w:space="0" w:color="auto"/>
            </w:tcBorders>
            <w:vAlign w:val="center"/>
            <w:hideMark/>
          </w:tcPr>
          <w:p w14:paraId="18588374"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 </w:t>
            </w:r>
          </w:p>
        </w:tc>
        <w:tc>
          <w:tcPr>
            <w:tcW w:w="3940" w:type="dxa"/>
            <w:tcBorders>
              <w:top w:val="nil"/>
              <w:left w:val="nil"/>
              <w:bottom w:val="single" w:sz="4" w:space="0" w:color="auto"/>
              <w:right w:val="single" w:sz="4" w:space="0" w:color="auto"/>
            </w:tcBorders>
            <w:vAlign w:val="bottom"/>
            <w:hideMark/>
          </w:tcPr>
          <w:p w14:paraId="16B7C845" w14:textId="77777777" w:rsidR="00013BE9" w:rsidRDefault="00013BE9" w:rsidP="00E01609">
            <w:pPr>
              <w:rPr>
                <w:rFonts w:ascii="GHEA Grapalat" w:hAnsi="GHEA Grapalat" w:cs="Calibri"/>
                <w:b/>
                <w:bCs/>
                <w:i/>
                <w:iCs/>
                <w:color w:val="000000"/>
                <w:sz w:val="28"/>
                <w:szCs w:val="28"/>
              </w:rPr>
            </w:pPr>
            <w:r>
              <w:rPr>
                <w:rFonts w:ascii="GHEA Grapalat" w:hAnsi="GHEA Grapalat" w:cs="Calibri"/>
                <w:b/>
                <w:bCs/>
                <w:i/>
                <w:iCs/>
                <w:color w:val="000000"/>
                <w:sz w:val="28"/>
                <w:szCs w:val="28"/>
              </w:rPr>
              <w:t>Ընդհանուր բարեկարգման աշխատանքներ / Общие благоустроительные работы</w:t>
            </w:r>
          </w:p>
        </w:tc>
        <w:tc>
          <w:tcPr>
            <w:tcW w:w="1185" w:type="dxa"/>
            <w:tcBorders>
              <w:top w:val="nil"/>
              <w:left w:val="nil"/>
              <w:bottom w:val="single" w:sz="4" w:space="0" w:color="auto"/>
              <w:right w:val="single" w:sz="4" w:space="0" w:color="auto"/>
            </w:tcBorders>
            <w:vAlign w:val="center"/>
            <w:hideMark/>
          </w:tcPr>
          <w:p w14:paraId="238AAB5A"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220" w:type="dxa"/>
            <w:tcBorders>
              <w:top w:val="nil"/>
              <w:left w:val="nil"/>
              <w:bottom w:val="single" w:sz="4" w:space="0" w:color="auto"/>
              <w:right w:val="single" w:sz="4" w:space="0" w:color="auto"/>
            </w:tcBorders>
            <w:vAlign w:val="bottom"/>
            <w:hideMark/>
          </w:tcPr>
          <w:p w14:paraId="19DC5C96"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vAlign w:val="bottom"/>
            <w:hideMark/>
          </w:tcPr>
          <w:p w14:paraId="35D8A582"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53523CD9"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 </w:t>
            </w:r>
          </w:p>
        </w:tc>
      </w:tr>
      <w:tr w:rsidR="00013BE9" w14:paraId="64742E05" w14:textId="77777777" w:rsidTr="00E01609">
        <w:trPr>
          <w:trHeight w:val="1099"/>
        </w:trPr>
        <w:tc>
          <w:tcPr>
            <w:tcW w:w="915" w:type="dxa"/>
            <w:tcBorders>
              <w:top w:val="nil"/>
              <w:left w:val="single" w:sz="4" w:space="0" w:color="auto"/>
              <w:bottom w:val="single" w:sz="4" w:space="0" w:color="auto"/>
              <w:right w:val="single" w:sz="4" w:space="0" w:color="auto"/>
            </w:tcBorders>
            <w:vAlign w:val="center"/>
            <w:hideMark/>
          </w:tcPr>
          <w:p w14:paraId="1F023CAC"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33DE58FE" w14:textId="77777777" w:rsidR="00013BE9" w:rsidRPr="00B47498" w:rsidRDefault="00013BE9" w:rsidP="00E01609">
            <w:pPr>
              <w:rPr>
                <w:rFonts w:ascii="GHEA Grapalat" w:hAnsi="GHEA Grapalat" w:cs="Calibri"/>
              </w:rPr>
            </w:pPr>
            <w:r>
              <w:rPr>
                <w:rFonts w:ascii="GHEA Grapalat" w:hAnsi="GHEA Grapalat" w:cs="Calibri"/>
              </w:rPr>
              <w:t>Տեղային</w:t>
            </w:r>
            <w:r w:rsidRPr="00B47498">
              <w:rPr>
                <w:rFonts w:ascii="GHEA Grapalat" w:hAnsi="GHEA Grapalat" w:cs="Calibri"/>
              </w:rPr>
              <w:t xml:space="preserve"> </w:t>
            </w:r>
            <w:r>
              <w:rPr>
                <w:rFonts w:ascii="GHEA Grapalat" w:hAnsi="GHEA Grapalat" w:cs="Calibri"/>
              </w:rPr>
              <w:t>բետոնացում</w:t>
            </w:r>
            <w:r w:rsidRPr="00B47498">
              <w:rPr>
                <w:rFonts w:ascii="GHEA Grapalat" w:hAnsi="GHEA Grapalat" w:cs="Calibri"/>
              </w:rPr>
              <w:t xml:space="preserve"> </w:t>
            </w:r>
            <w:r>
              <w:rPr>
                <w:rFonts w:ascii="GHEA Grapalat" w:hAnsi="GHEA Grapalat" w:cs="Calibri"/>
              </w:rPr>
              <w:t>բաժանարար</w:t>
            </w:r>
            <w:r w:rsidRPr="00B47498">
              <w:rPr>
                <w:rFonts w:ascii="GHEA Grapalat" w:hAnsi="GHEA Grapalat" w:cs="Calibri"/>
              </w:rPr>
              <w:t xml:space="preserve"> </w:t>
            </w:r>
            <w:r>
              <w:rPr>
                <w:rFonts w:ascii="GHEA Grapalat" w:hAnsi="GHEA Grapalat" w:cs="Calibri"/>
              </w:rPr>
              <w:t>եզրի</w:t>
            </w:r>
            <w:r w:rsidRPr="00B47498">
              <w:rPr>
                <w:rFonts w:ascii="GHEA Grapalat" w:hAnsi="GHEA Grapalat" w:cs="Calibri"/>
              </w:rPr>
              <w:t xml:space="preserve"> </w:t>
            </w:r>
            <w:r>
              <w:rPr>
                <w:rFonts w:ascii="GHEA Grapalat" w:hAnsi="GHEA Grapalat" w:cs="Calibri"/>
              </w:rPr>
              <w:t>համար</w:t>
            </w:r>
            <w:r w:rsidRPr="00B47498">
              <w:rPr>
                <w:rFonts w:ascii="GHEA Grapalat" w:hAnsi="GHEA Grapalat" w:cs="Calibri"/>
              </w:rPr>
              <w:t xml:space="preserve"> / Местное бетонирование для разделительного бордюра</w:t>
            </w:r>
          </w:p>
        </w:tc>
        <w:tc>
          <w:tcPr>
            <w:tcW w:w="1185" w:type="dxa"/>
            <w:tcBorders>
              <w:top w:val="nil"/>
              <w:left w:val="nil"/>
              <w:bottom w:val="single" w:sz="4" w:space="0" w:color="auto"/>
              <w:right w:val="single" w:sz="4" w:space="0" w:color="auto"/>
            </w:tcBorders>
            <w:vAlign w:val="center"/>
            <w:hideMark/>
          </w:tcPr>
          <w:p w14:paraId="7408DF30" w14:textId="77777777" w:rsidR="00013BE9" w:rsidRDefault="00013BE9" w:rsidP="00E01609">
            <w:pPr>
              <w:jc w:val="center"/>
              <w:rPr>
                <w:rFonts w:ascii="Calibri" w:hAnsi="Calibri" w:cs="Calibri"/>
              </w:rPr>
            </w:pPr>
            <w:r>
              <w:rPr>
                <w:rFonts w:ascii="Calibri" w:hAnsi="Calibri" w:cs="Calibri"/>
              </w:rPr>
              <w:t>խմ - кбм</w:t>
            </w:r>
          </w:p>
        </w:tc>
        <w:tc>
          <w:tcPr>
            <w:tcW w:w="1220" w:type="dxa"/>
            <w:tcBorders>
              <w:top w:val="nil"/>
              <w:left w:val="nil"/>
              <w:bottom w:val="single" w:sz="4" w:space="0" w:color="auto"/>
              <w:right w:val="single" w:sz="4" w:space="0" w:color="auto"/>
            </w:tcBorders>
            <w:vAlign w:val="center"/>
            <w:hideMark/>
          </w:tcPr>
          <w:p w14:paraId="13672941" w14:textId="77777777" w:rsidR="00013BE9" w:rsidRDefault="00013BE9" w:rsidP="00E01609">
            <w:pPr>
              <w:jc w:val="center"/>
              <w:rPr>
                <w:rFonts w:ascii="GHEA Grapalat" w:hAnsi="GHEA Grapalat" w:cs="Calibri"/>
              </w:rPr>
            </w:pPr>
            <w:r>
              <w:rPr>
                <w:rFonts w:ascii="GHEA Grapalat" w:hAnsi="GHEA Grapalat" w:cs="Calibri"/>
              </w:rPr>
              <w:t>23.00</w:t>
            </w:r>
          </w:p>
        </w:tc>
        <w:tc>
          <w:tcPr>
            <w:tcW w:w="1460" w:type="dxa"/>
            <w:tcBorders>
              <w:top w:val="nil"/>
              <w:left w:val="nil"/>
              <w:bottom w:val="single" w:sz="4" w:space="0" w:color="auto"/>
              <w:right w:val="single" w:sz="4" w:space="0" w:color="auto"/>
            </w:tcBorders>
            <w:vAlign w:val="bottom"/>
            <w:hideMark/>
          </w:tcPr>
          <w:p w14:paraId="77A65CFB"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57.26427</w:t>
            </w:r>
          </w:p>
        </w:tc>
        <w:tc>
          <w:tcPr>
            <w:tcW w:w="1583" w:type="dxa"/>
            <w:tcBorders>
              <w:top w:val="nil"/>
              <w:left w:val="nil"/>
              <w:bottom w:val="single" w:sz="4" w:space="0" w:color="auto"/>
              <w:right w:val="single" w:sz="4" w:space="0" w:color="auto"/>
            </w:tcBorders>
            <w:vAlign w:val="center"/>
            <w:hideMark/>
          </w:tcPr>
          <w:p w14:paraId="4449F621"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1317.08</w:t>
            </w:r>
          </w:p>
        </w:tc>
      </w:tr>
      <w:tr w:rsidR="00013BE9" w14:paraId="39CDDB7E" w14:textId="77777777" w:rsidTr="00E01609">
        <w:trPr>
          <w:trHeight w:val="2179"/>
        </w:trPr>
        <w:tc>
          <w:tcPr>
            <w:tcW w:w="915" w:type="dxa"/>
            <w:tcBorders>
              <w:top w:val="nil"/>
              <w:left w:val="single" w:sz="4" w:space="0" w:color="auto"/>
              <w:bottom w:val="single" w:sz="4" w:space="0" w:color="auto"/>
              <w:right w:val="single" w:sz="4" w:space="0" w:color="auto"/>
            </w:tcBorders>
            <w:vAlign w:val="center"/>
            <w:hideMark/>
          </w:tcPr>
          <w:p w14:paraId="58167472"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2</w:t>
            </w:r>
          </w:p>
        </w:tc>
        <w:tc>
          <w:tcPr>
            <w:tcW w:w="3940" w:type="dxa"/>
            <w:tcBorders>
              <w:top w:val="nil"/>
              <w:left w:val="nil"/>
              <w:bottom w:val="single" w:sz="4" w:space="0" w:color="auto"/>
              <w:right w:val="single" w:sz="4" w:space="0" w:color="auto"/>
            </w:tcBorders>
            <w:vAlign w:val="center"/>
            <w:hideMark/>
          </w:tcPr>
          <w:p w14:paraId="707E1234" w14:textId="77777777" w:rsidR="00013BE9" w:rsidRDefault="00013BE9" w:rsidP="00E01609">
            <w:pPr>
              <w:rPr>
                <w:rFonts w:ascii="GHEA Grapalat" w:hAnsi="GHEA Grapalat" w:cs="Calibri"/>
              </w:rPr>
            </w:pPr>
            <w:r>
              <w:rPr>
                <w:rFonts w:ascii="GHEA Grapalat" w:hAnsi="GHEA Grapalat" w:cs="Calibri"/>
              </w:rPr>
              <w:t>Մետաղական հիմնասյուների վերատեղադրում հիմքերի բետոնացումով B25 դասի բետոնով ըստ անհրաժեշտության / Повторная установка металлических опорных столбов с бетонированием оснований бетоном класса B25 по мере необходимости</w:t>
            </w:r>
          </w:p>
        </w:tc>
        <w:tc>
          <w:tcPr>
            <w:tcW w:w="1185" w:type="dxa"/>
            <w:tcBorders>
              <w:top w:val="nil"/>
              <w:left w:val="nil"/>
              <w:bottom w:val="single" w:sz="4" w:space="0" w:color="auto"/>
              <w:right w:val="single" w:sz="4" w:space="0" w:color="auto"/>
            </w:tcBorders>
            <w:vAlign w:val="center"/>
            <w:hideMark/>
          </w:tcPr>
          <w:p w14:paraId="2F8D3819" w14:textId="77777777" w:rsidR="00013BE9" w:rsidRDefault="00013BE9" w:rsidP="00E01609">
            <w:pPr>
              <w:jc w:val="center"/>
              <w:rPr>
                <w:rFonts w:ascii="Calibri" w:hAnsi="Calibri" w:cs="Calibri"/>
              </w:rPr>
            </w:pPr>
            <w:r>
              <w:rPr>
                <w:rFonts w:ascii="Calibri" w:hAnsi="Calibri" w:cs="Calibri"/>
              </w:rPr>
              <w:t>խմ - кбм</w:t>
            </w:r>
          </w:p>
        </w:tc>
        <w:tc>
          <w:tcPr>
            <w:tcW w:w="1220" w:type="dxa"/>
            <w:tcBorders>
              <w:top w:val="nil"/>
              <w:left w:val="nil"/>
              <w:bottom w:val="single" w:sz="4" w:space="0" w:color="auto"/>
              <w:right w:val="single" w:sz="4" w:space="0" w:color="auto"/>
            </w:tcBorders>
            <w:vAlign w:val="center"/>
            <w:hideMark/>
          </w:tcPr>
          <w:p w14:paraId="57ADDD70" w14:textId="77777777" w:rsidR="00013BE9" w:rsidRDefault="00013BE9" w:rsidP="00E01609">
            <w:pPr>
              <w:jc w:val="center"/>
              <w:rPr>
                <w:rFonts w:ascii="GHEA Grapalat" w:hAnsi="GHEA Grapalat" w:cs="Calibri"/>
              </w:rPr>
            </w:pPr>
            <w:r>
              <w:rPr>
                <w:rFonts w:ascii="GHEA Grapalat" w:hAnsi="GHEA Grapalat" w:cs="Calibri"/>
              </w:rPr>
              <w:t>10.50</w:t>
            </w:r>
          </w:p>
        </w:tc>
        <w:tc>
          <w:tcPr>
            <w:tcW w:w="1460" w:type="dxa"/>
            <w:tcBorders>
              <w:top w:val="nil"/>
              <w:left w:val="nil"/>
              <w:bottom w:val="single" w:sz="4" w:space="0" w:color="auto"/>
              <w:right w:val="single" w:sz="4" w:space="0" w:color="auto"/>
            </w:tcBorders>
            <w:vAlign w:val="bottom"/>
            <w:hideMark/>
          </w:tcPr>
          <w:p w14:paraId="44150108"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57.26427</w:t>
            </w:r>
          </w:p>
        </w:tc>
        <w:tc>
          <w:tcPr>
            <w:tcW w:w="1583" w:type="dxa"/>
            <w:tcBorders>
              <w:top w:val="nil"/>
              <w:left w:val="nil"/>
              <w:bottom w:val="single" w:sz="4" w:space="0" w:color="auto"/>
              <w:right w:val="single" w:sz="4" w:space="0" w:color="auto"/>
            </w:tcBorders>
            <w:vAlign w:val="center"/>
            <w:hideMark/>
          </w:tcPr>
          <w:p w14:paraId="74D56698"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601.27</w:t>
            </w:r>
          </w:p>
        </w:tc>
      </w:tr>
      <w:tr w:rsidR="00013BE9" w14:paraId="61F10A50" w14:textId="77777777" w:rsidTr="00E01609">
        <w:trPr>
          <w:trHeight w:val="2760"/>
        </w:trPr>
        <w:tc>
          <w:tcPr>
            <w:tcW w:w="915" w:type="dxa"/>
            <w:tcBorders>
              <w:top w:val="nil"/>
              <w:left w:val="single" w:sz="4" w:space="0" w:color="auto"/>
              <w:bottom w:val="single" w:sz="4" w:space="0" w:color="auto"/>
              <w:right w:val="single" w:sz="4" w:space="0" w:color="auto"/>
            </w:tcBorders>
            <w:vAlign w:val="center"/>
            <w:hideMark/>
          </w:tcPr>
          <w:p w14:paraId="296A376F"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lastRenderedPageBreak/>
              <w:t>3</w:t>
            </w:r>
          </w:p>
        </w:tc>
        <w:tc>
          <w:tcPr>
            <w:tcW w:w="3940" w:type="dxa"/>
            <w:tcBorders>
              <w:top w:val="nil"/>
              <w:left w:val="nil"/>
              <w:bottom w:val="single" w:sz="4" w:space="0" w:color="auto"/>
              <w:right w:val="single" w:sz="4" w:space="0" w:color="auto"/>
            </w:tcBorders>
            <w:vAlign w:val="center"/>
            <w:hideMark/>
          </w:tcPr>
          <w:p w14:paraId="6ADD5BD0" w14:textId="77777777" w:rsidR="00013BE9" w:rsidRDefault="00013BE9" w:rsidP="00E01609">
            <w:pPr>
              <w:rPr>
                <w:rFonts w:ascii="GHEA Grapalat" w:hAnsi="GHEA Grapalat" w:cs="Calibri"/>
              </w:rPr>
            </w:pPr>
            <w:r>
              <w:rPr>
                <w:rFonts w:ascii="GHEA Grapalat" w:hAnsi="GHEA Grapalat" w:cs="Calibri"/>
              </w:rPr>
              <w:t>Իզոգամով պատված բաժանարար եզրի ներկում ֆասդային ներկով, համապատասխան նախապատրաստական շերտի կիրառմամբ / Окраска разделительного бордюра, покрытого изогамом, фасадной краской с применением соответствующего подготовительного слоя</w:t>
            </w:r>
          </w:p>
        </w:tc>
        <w:tc>
          <w:tcPr>
            <w:tcW w:w="1185" w:type="dxa"/>
            <w:tcBorders>
              <w:top w:val="nil"/>
              <w:left w:val="nil"/>
              <w:bottom w:val="single" w:sz="4" w:space="0" w:color="auto"/>
              <w:right w:val="single" w:sz="4" w:space="0" w:color="auto"/>
            </w:tcBorders>
            <w:vAlign w:val="center"/>
            <w:hideMark/>
          </w:tcPr>
          <w:p w14:paraId="49182722"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3EA224D5" w14:textId="77777777" w:rsidR="00013BE9" w:rsidRDefault="00013BE9" w:rsidP="00E01609">
            <w:pPr>
              <w:jc w:val="center"/>
              <w:rPr>
                <w:rFonts w:ascii="GHEA Grapalat" w:hAnsi="GHEA Grapalat" w:cs="Calibri"/>
              </w:rPr>
            </w:pPr>
            <w:r>
              <w:rPr>
                <w:rFonts w:ascii="GHEA Grapalat" w:hAnsi="GHEA Grapalat" w:cs="Calibri"/>
              </w:rPr>
              <w:t>220.0</w:t>
            </w:r>
          </w:p>
        </w:tc>
        <w:tc>
          <w:tcPr>
            <w:tcW w:w="1460" w:type="dxa"/>
            <w:tcBorders>
              <w:top w:val="nil"/>
              <w:left w:val="nil"/>
              <w:bottom w:val="single" w:sz="4" w:space="0" w:color="auto"/>
              <w:right w:val="single" w:sz="4" w:space="0" w:color="auto"/>
            </w:tcBorders>
            <w:vAlign w:val="bottom"/>
            <w:hideMark/>
          </w:tcPr>
          <w:p w14:paraId="6D6BE547"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1.08110</w:t>
            </w:r>
          </w:p>
        </w:tc>
        <w:tc>
          <w:tcPr>
            <w:tcW w:w="1583" w:type="dxa"/>
            <w:tcBorders>
              <w:top w:val="nil"/>
              <w:left w:val="nil"/>
              <w:bottom w:val="single" w:sz="4" w:space="0" w:color="auto"/>
              <w:right w:val="single" w:sz="4" w:space="0" w:color="auto"/>
            </w:tcBorders>
            <w:vAlign w:val="center"/>
            <w:hideMark/>
          </w:tcPr>
          <w:p w14:paraId="5F47D631"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237.84</w:t>
            </w:r>
          </w:p>
        </w:tc>
      </w:tr>
      <w:tr w:rsidR="00013BE9" w14:paraId="3E61120E" w14:textId="77777777" w:rsidTr="00E01609">
        <w:trPr>
          <w:trHeight w:val="1035"/>
        </w:trPr>
        <w:tc>
          <w:tcPr>
            <w:tcW w:w="915" w:type="dxa"/>
            <w:tcBorders>
              <w:top w:val="nil"/>
              <w:left w:val="single" w:sz="4" w:space="0" w:color="auto"/>
              <w:bottom w:val="single" w:sz="4" w:space="0" w:color="auto"/>
              <w:right w:val="single" w:sz="4" w:space="0" w:color="auto"/>
            </w:tcBorders>
            <w:vAlign w:val="center"/>
            <w:hideMark/>
          </w:tcPr>
          <w:p w14:paraId="77258A35"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4</w:t>
            </w:r>
          </w:p>
        </w:tc>
        <w:tc>
          <w:tcPr>
            <w:tcW w:w="3940" w:type="dxa"/>
            <w:tcBorders>
              <w:top w:val="nil"/>
              <w:left w:val="nil"/>
              <w:bottom w:val="single" w:sz="4" w:space="0" w:color="auto"/>
              <w:right w:val="single" w:sz="4" w:space="0" w:color="auto"/>
            </w:tcBorders>
            <w:vAlign w:val="center"/>
            <w:hideMark/>
          </w:tcPr>
          <w:p w14:paraId="763409B6" w14:textId="77777777" w:rsidR="00013BE9" w:rsidRPr="00B47498" w:rsidRDefault="00013BE9" w:rsidP="00E01609">
            <w:pPr>
              <w:rPr>
                <w:rFonts w:ascii="GHEA Grapalat" w:hAnsi="GHEA Grapalat" w:cs="Calibri"/>
              </w:rPr>
            </w:pPr>
            <w:r>
              <w:rPr>
                <w:rFonts w:ascii="GHEA Grapalat" w:hAnsi="GHEA Grapalat" w:cs="Calibri"/>
              </w:rPr>
              <w:t>Մետաղական</w:t>
            </w:r>
            <w:r w:rsidRPr="00B47498">
              <w:rPr>
                <w:rFonts w:ascii="GHEA Grapalat" w:hAnsi="GHEA Grapalat" w:cs="Calibri"/>
              </w:rPr>
              <w:t xml:space="preserve"> </w:t>
            </w:r>
            <w:r>
              <w:rPr>
                <w:rFonts w:ascii="GHEA Grapalat" w:hAnsi="GHEA Grapalat" w:cs="Calibri"/>
              </w:rPr>
              <w:t>հիմնասյուների</w:t>
            </w:r>
            <w:r w:rsidRPr="00B47498">
              <w:rPr>
                <w:rFonts w:ascii="GHEA Grapalat" w:hAnsi="GHEA Grapalat" w:cs="Calibri"/>
              </w:rPr>
              <w:t xml:space="preserve"> </w:t>
            </w:r>
            <w:r>
              <w:rPr>
                <w:rFonts w:ascii="GHEA Grapalat" w:hAnsi="GHEA Grapalat" w:cs="Calibri"/>
              </w:rPr>
              <w:t>վերատեղադրում</w:t>
            </w:r>
            <w:r w:rsidRPr="00B47498">
              <w:rPr>
                <w:rFonts w:ascii="GHEA Grapalat" w:hAnsi="GHEA Grapalat" w:cs="Calibri"/>
              </w:rPr>
              <w:t xml:space="preserve"> / Повторная установка металлических опорных столбов</w:t>
            </w:r>
          </w:p>
        </w:tc>
        <w:tc>
          <w:tcPr>
            <w:tcW w:w="1185" w:type="dxa"/>
            <w:tcBorders>
              <w:top w:val="nil"/>
              <w:left w:val="nil"/>
              <w:bottom w:val="single" w:sz="4" w:space="0" w:color="auto"/>
              <w:right w:val="single" w:sz="4" w:space="0" w:color="auto"/>
            </w:tcBorders>
            <w:vAlign w:val="center"/>
            <w:hideMark/>
          </w:tcPr>
          <w:p w14:paraId="45659210" w14:textId="77777777" w:rsidR="00013BE9" w:rsidRDefault="00013BE9" w:rsidP="00E01609">
            <w:pPr>
              <w:jc w:val="center"/>
              <w:rPr>
                <w:rFonts w:ascii="Calibri" w:hAnsi="Calibri" w:cs="Calibri"/>
              </w:rPr>
            </w:pPr>
            <w:r>
              <w:rPr>
                <w:rFonts w:ascii="Calibri" w:hAnsi="Calibri" w:cs="Calibri"/>
              </w:rPr>
              <w:t>հատ - штук</w:t>
            </w:r>
          </w:p>
        </w:tc>
        <w:tc>
          <w:tcPr>
            <w:tcW w:w="1220" w:type="dxa"/>
            <w:tcBorders>
              <w:top w:val="nil"/>
              <w:left w:val="nil"/>
              <w:bottom w:val="single" w:sz="4" w:space="0" w:color="auto"/>
              <w:right w:val="single" w:sz="4" w:space="0" w:color="auto"/>
            </w:tcBorders>
            <w:vAlign w:val="center"/>
            <w:hideMark/>
          </w:tcPr>
          <w:p w14:paraId="64A14EE5" w14:textId="77777777" w:rsidR="00013BE9" w:rsidRDefault="00013BE9" w:rsidP="00E01609">
            <w:pPr>
              <w:jc w:val="center"/>
              <w:rPr>
                <w:rFonts w:ascii="GHEA Grapalat" w:hAnsi="GHEA Grapalat" w:cs="Calibri"/>
              </w:rPr>
            </w:pPr>
            <w:r>
              <w:rPr>
                <w:rFonts w:ascii="GHEA Grapalat" w:hAnsi="GHEA Grapalat" w:cs="Calibri"/>
              </w:rPr>
              <w:t>20</w:t>
            </w:r>
          </w:p>
        </w:tc>
        <w:tc>
          <w:tcPr>
            <w:tcW w:w="1460" w:type="dxa"/>
            <w:tcBorders>
              <w:top w:val="nil"/>
              <w:left w:val="nil"/>
              <w:bottom w:val="single" w:sz="4" w:space="0" w:color="auto"/>
              <w:right w:val="single" w:sz="4" w:space="0" w:color="auto"/>
            </w:tcBorders>
            <w:vAlign w:val="bottom"/>
            <w:hideMark/>
          </w:tcPr>
          <w:p w14:paraId="1B5C944A"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3.83610</w:t>
            </w:r>
          </w:p>
        </w:tc>
        <w:tc>
          <w:tcPr>
            <w:tcW w:w="1583" w:type="dxa"/>
            <w:tcBorders>
              <w:top w:val="nil"/>
              <w:left w:val="nil"/>
              <w:bottom w:val="single" w:sz="4" w:space="0" w:color="auto"/>
              <w:right w:val="single" w:sz="4" w:space="0" w:color="auto"/>
            </w:tcBorders>
            <w:vAlign w:val="center"/>
            <w:hideMark/>
          </w:tcPr>
          <w:p w14:paraId="49B1A057"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76.72</w:t>
            </w:r>
          </w:p>
        </w:tc>
      </w:tr>
      <w:tr w:rsidR="00013BE9" w14:paraId="0FE93BA3" w14:textId="77777777" w:rsidTr="00E01609">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2CFE84DE"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3B3C1410" w14:textId="77777777" w:rsidR="00013BE9" w:rsidRDefault="00013BE9" w:rsidP="00E01609">
            <w:pPr>
              <w:rPr>
                <w:rFonts w:ascii="Calibri" w:hAnsi="Calibri" w:cs="Calibri"/>
                <w:b/>
                <w:bCs/>
                <w:i/>
                <w:iCs/>
                <w:color w:val="000000"/>
              </w:rPr>
            </w:pPr>
            <w:r>
              <w:rPr>
                <w:rFonts w:ascii="Calibri" w:hAnsi="Calibri" w:cs="Calibri"/>
                <w:b/>
                <w:bCs/>
                <w:i/>
                <w:iCs/>
                <w:color w:val="000000"/>
              </w:rPr>
              <w:t>Ընդամենը / Итого</w:t>
            </w:r>
          </w:p>
        </w:tc>
        <w:tc>
          <w:tcPr>
            <w:tcW w:w="1185" w:type="dxa"/>
            <w:tcBorders>
              <w:top w:val="nil"/>
              <w:left w:val="nil"/>
              <w:bottom w:val="single" w:sz="4" w:space="0" w:color="auto"/>
              <w:right w:val="single" w:sz="4" w:space="0" w:color="auto"/>
            </w:tcBorders>
            <w:shd w:val="clear" w:color="000000" w:fill="D9D9D9"/>
            <w:vAlign w:val="center"/>
            <w:hideMark/>
          </w:tcPr>
          <w:p w14:paraId="0ADA745F" w14:textId="77777777" w:rsidR="00013BE9" w:rsidRDefault="00013BE9" w:rsidP="00E01609">
            <w:pPr>
              <w:jc w:val="center"/>
              <w:rPr>
                <w:rFonts w:ascii="Calibri" w:hAnsi="Calibri" w:cs="Calibri"/>
                <w:b/>
                <w:bCs/>
                <w:color w:val="000000"/>
              </w:rPr>
            </w:pPr>
            <w:r>
              <w:rPr>
                <w:rFonts w:ascii="Calibri" w:hAnsi="Calibri" w:cs="Calibri"/>
                <w:b/>
                <w:bCs/>
                <w:color w:val="000000"/>
              </w:rPr>
              <w:t>հազ. դր. - тыс. драм</w:t>
            </w:r>
          </w:p>
        </w:tc>
        <w:tc>
          <w:tcPr>
            <w:tcW w:w="1220" w:type="dxa"/>
            <w:tcBorders>
              <w:top w:val="nil"/>
              <w:left w:val="nil"/>
              <w:bottom w:val="single" w:sz="4" w:space="0" w:color="auto"/>
              <w:right w:val="single" w:sz="4" w:space="0" w:color="auto"/>
            </w:tcBorders>
            <w:shd w:val="clear" w:color="000000" w:fill="D9D9D9"/>
            <w:vAlign w:val="bottom"/>
            <w:hideMark/>
          </w:tcPr>
          <w:p w14:paraId="79AF09B8"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4B14D44D"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79215C92"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2232.92</w:t>
            </w:r>
          </w:p>
        </w:tc>
      </w:tr>
      <w:tr w:rsidR="00013BE9" w14:paraId="3DEE1481" w14:textId="77777777" w:rsidTr="00E01609">
        <w:trPr>
          <w:trHeight w:val="2025"/>
        </w:trPr>
        <w:tc>
          <w:tcPr>
            <w:tcW w:w="915" w:type="dxa"/>
            <w:tcBorders>
              <w:top w:val="nil"/>
              <w:left w:val="single" w:sz="4" w:space="0" w:color="auto"/>
              <w:bottom w:val="single" w:sz="4" w:space="0" w:color="auto"/>
              <w:right w:val="single" w:sz="4" w:space="0" w:color="auto"/>
            </w:tcBorders>
            <w:vAlign w:val="center"/>
            <w:hideMark/>
          </w:tcPr>
          <w:p w14:paraId="01A19397"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 </w:t>
            </w:r>
          </w:p>
        </w:tc>
        <w:tc>
          <w:tcPr>
            <w:tcW w:w="3940" w:type="dxa"/>
            <w:tcBorders>
              <w:top w:val="nil"/>
              <w:left w:val="nil"/>
              <w:bottom w:val="single" w:sz="4" w:space="0" w:color="auto"/>
              <w:right w:val="single" w:sz="4" w:space="0" w:color="auto"/>
            </w:tcBorders>
            <w:vAlign w:val="center"/>
            <w:hideMark/>
          </w:tcPr>
          <w:p w14:paraId="2EA7C440" w14:textId="77777777" w:rsidR="00013BE9" w:rsidRDefault="00013BE9" w:rsidP="00E01609">
            <w:pPr>
              <w:rPr>
                <w:rFonts w:ascii="GHEA Grapalat" w:hAnsi="GHEA Grapalat" w:cs="Calibri"/>
                <w:b/>
                <w:bCs/>
                <w:sz w:val="28"/>
                <w:szCs w:val="28"/>
              </w:rPr>
            </w:pPr>
            <w:r>
              <w:rPr>
                <w:rFonts w:ascii="GHEA Grapalat" w:hAnsi="GHEA Grapalat" w:cs="Calibri"/>
                <w:b/>
                <w:bCs/>
                <w:sz w:val="28"/>
                <w:szCs w:val="28"/>
              </w:rPr>
              <w:t>Ֆուտբոլի դաշտի և ընդհանուր տարածքի ցանկապատի իրականացում / Устройство ограждения футбольного поля и общей территории</w:t>
            </w:r>
          </w:p>
        </w:tc>
        <w:tc>
          <w:tcPr>
            <w:tcW w:w="1185" w:type="dxa"/>
            <w:tcBorders>
              <w:top w:val="nil"/>
              <w:left w:val="nil"/>
              <w:bottom w:val="single" w:sz="4" w:space="0" w:color="auto"/>
              <w:right w:val="single" w:sz="4" w:space="0" w:color="auto"/>
            </w:tcBorders>
            <w:vAlign w:val="center"/>
            <w:hideMark/>
          </w:tcPr>
          <w:p w14:paraId="75208E29" w14:textId="77777777" w:rsidR="00013BE9" w:rsidRDefault="00013BE9" w:rsidP="00E01609">
            <w:pPr>
              <w:jc w:val="center"/>
              <w:rPr>
                <w:rFonts w:ascii="GHEA Grapalat" w:hAnsi="GHEA Grapalat" w:cs="Calibri"/>
              </w:rPr>
            </w:pPr>
            <w:r>
              <w:rPr>
                <w:rFonts w:ascii="Calibri" w:hAnsi="Calibri" w:cs="Calibri"/>
              </w:rPr>
              <w:t> </w:t>
            </w:r>
          </w:p>
        </w:tc>
        <w:tc>
          <w:tcPr>
            <w:tcW w:w="1220" w:type="dxa"/>
            <w:tcBorders>
              <w:top w:val="nil"/>
              <w:left w:val="nil"/>
              <w:bottom w:val="single" w:sz="4" w:space="0" w:color="auto"/>
              <w:right w:val="single" w:sz="4" w:space="0" w:color="auto"/>
            </w:tcBorders>
            <w:vAlign w:val="center"/>
            <w:hideMark/>
          </w:tcPr>
          <w:p w14:paraId="7CFAA819" w14:textId="77777777" w:rsidR="00013BE9" w:rsidRDefault="00013BE9" w:rsidP="00E01609">
            <w:pPr>
              <w:jc w:val="center"/>
              <w:rPr>
                <w:rFonts w:ascii="GHEA Grapalat" w:hAnsi="GHEA Grapalat" w:cs="Calibri"/>
              </w:rPr>
            </w:pPr>
            <w:r>
              <w:rPr>
                <w:rFonts w:ascii="Calibri" w:hAnsi="Calibri" w:cs="Calibri"/>
              </w:rPr>
              <w:t> </w:t>
            </w:r>
          </w:p>
        </w:tc>
        <w:tc>
          <w:tcPr>
            <w:tcW w:w="1460" w:type="dxa"/>
            <w:tcBorders>
              <w:top w:val="nil"/>
              <w:left w:val="nil"/>
              <w:bottom w:val="single" w:sz="4" w:space="0" w:color="auto"/>
              <w:right w:val="single" w:sz="4" w:space="0" w:color="auto"/>
            </w:tcBorders>
            <w:vAlign w:val="bottom"/>
            <w:hideMark/>
          </w:tcPr>
          <w:p w14:paraId="370FD094"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74C17D3A"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 </w:t>
            </w:r>
          </w:p>
        </w:tc>
      </w:tr>
      <w:tr w:rsidR="00013BE9" w14:paraId="31482981" w14:textId="77777777" w:rsidTr="00E01609">
        <w:trPr>
          <w:trHeight w:val="1260"/>
        </w:trPr>
        <w:tc>
          <w:tcPr>
            <w:tcW w:w="915" w:type="dxa"/>
            <w:tcBorders>
              <w:top w:val="nil"/>
              <w:left w:val="single" w:sz="4" w:space="0" w:color="auto"/>
              <w:bottom w:val="single" w:sz="4" w:space="0" w:color="auto"/>
              <w:right w:val="single" w:sz="4" w:space="0" w:color="auto"/>
            </w:tcBorders>
            <w:vAlign w:val="center"/>
            <w:hideMark/>
          </w:tcPr>
          <w:p w14:paraId="71956B35"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0C3EC200" w14:textId="77777777" w:rsidR="00013BE9" w:rsidRDefault="00013BE9" w:rsidP="00E01609">
            <w:pPr>
              <w:rPr>
                <w:rFonts w:ascii="GHEA Grapalat" w:hAnsi="GHEA Grapalat" w:cs="Calibri"/>
              </w:rPr>
            </w:pPr>
            <w:r>
              <w:rPr>
                <w:rFonts w:ascii="GHEA Grapalat" w:hAnsi="GHEA Grapalat" w:cs="Calibri"/>
              </w:rPr>
              <w:t xml:space="preserve">B25 դասի բետոնով հիմքերի իրականացում </w:t>
            </w:r>
            <w:r>
              <w:rPr>
                <w:rFonts w:ascii="Cambria Math" w:hAnsi="Cambria Math" w:cs="Cambria Math"/>
              </w:rPr>
              <w:t>⌀</w:t>
            </w:r>
            <w:r>
              <w:rPr>
                <w:rFonts w:ascii="GHEA Grapalat" w:hAnsi="GHEA Grapalat" w:cs="Calibri"/>
              </w:rPr>
              <w:t xml:space="preserve">500x800 / </w:t>
            </w:r>
            <w:r>
              <w:rPr>
                <w:rFonts w:ascii="GHEA Grapalat" w:hAnsi="GHEA Grapalat" w:cs="GHEA Grapalat"/>
              </w:rPr>
              <w:t>Устройство</w:t>
            </w:r>
            <w:r>
              <w:rPr>
                <w:rFonts w:ascii="GHEA Grapalat" w:hAnsi="GHEA Grapalat" w:cs="Calibri"/>
              </w:rPr>
              <w:t xml:space="preserve"> </w:t>
            </w:r>
            <w:r>
              <w:rPr>
                <w:rFonts w:ascii="GHEA Grapalat" w:hAnsi="GHEA Grapalat" w:cs="GHEA Grapalat"/>
              </w:rPr>
              <w:t>фундаментов</w:t>
            </w:r>
            <w:r>
              <w:rPr>
                <w:rFonts w:ascii="GHEA Grapalat" w:hAnsi="GHEA Grapalat" w:cs="Calibri"/>
              </w:rPr>
              <w:t xml:space="preserve"> </w:t>
            </w:r>
            <w:r>
              <w:rPr>
                <w:rFonts w:ascii="GHEA Grapalat" w:hAnsi="GHEA Grapalat" w:cs="GHEA Grapalat"/>
              </w:rPr>
              <w:t>из</w:t>
            </w:r>
            <w:r>
              <w:rPr>
                <w:rFonts w:ascii="GHEA Grapalat" w:hAnsi="GHEA Grapalat" w:cs="Calibri"/>
              </w:rPr>
              <w:t xml:space="preserve"> </w:t>
            </w:r>
            <w:r>
              <w:rPr>
                <w:rFonts w:ascii="GHEA Grapalat" w:hAnsi="GHEA Grapalat" w:cs="GHEA Grapalat"/>
              </w:rPr>
              <w:t>бетона</w:t>
            </w:r>
            <w:r>
              <w:rPr>
                <w:rFonts w:ascii="GHEA Grapalat" w:hAnsi="GHEA Grapalat" w:cs="Calibri"/>
              </w:rPr>
              <w:t xml:space="preserve"> класса B25 </w:t>
            </w:r>
            <w:r>
              <w:rPr>
                <w:rFonts w:ascii="Cambria Math" w:hAnsi="Cambria Math" w:cs="Cambria Math"/>
              </w:rPr>
              <w:t>⌀</w:t>
            </w:r>
            <w:r>
              <w:rPr>
                <w:rFonts w:ascii="GHEA Grapalat" w:hAnsi="GHEA Grapalat" w:cs="Calibri"/>
              </w:rPr>
              <w:t>500x800</w:t>
            </w:r>
          </w:p>
        </w:tc>
        <w:tc>
          <w:tcPr>
            <w:tcW w:w="1185" w:type="dxa"/>
            <w:tcBorders>
              <w:top w:val="nil"/>
              <w:left w:val="nil"/>
              <w:bottom w:val="single" w:sz="4" w:space="0" w:color="auto"/>
              <w:right w:val="single" w:sz="4" w:space="0" w:color="auto"/>
            </w:tcBorders>
            <w:vAlign w:val="center"/>
            <w:hideMark/>
          </w:tcPr>
          <w:p w14:paraId="5EA52349" w14:textId="77777777" w:rsidR="00013BE9" w:rsidRDefault="00013BE9" w:rsidP="00E01609">
            <w:pPr>
              <w:jc w:val="center"/>
              <w:rPr>
                <w:rFonts w:ascii="Calibri" w:hAnsi="Calibri" w:cs="Calibri"/>
              </w:rPr>
            </w:pPr>
            <w:r>
              <w:rPr>
                <w:rFonts w:ascii="Calibri" w:hAnsi="Calibri" w:cs="Calibri"/>
              </w:rPr>
              <w:t>խմ - кбм</w:t>
            </w:r>
          </w:p>
        </w:tc>
        <w:tc>
          <w:tcPr>
            <w:tcW w:w="1220" w:type="dxa"/>
            <w:tcBorders>
              <w:top w:val="nil"/>
              <w:left w:val="nil"/>
              <w:bottom w:val="single" w:sz="4" w:space="0" w:color="auto"/>
              <w:right w:val="single" w:sz="4" w:space="0" w:color="auto"/>
            </w:tcBorders>
            <w:vAlign w:val="center"/>
            <w:hideMark/>
          </w:tcPr>
          <w:p w14:paraId="00478496" w14:textId="77777777" w:rsidR="00013BE9" w:rsidRDefault="00013BE9" w:rsidP="00E01609">
            <w:pPr>
              <w:jc w:val="center"/>
              <w:rPr>
                <w:rFonts w:ascii="GHEA Grapalat" w:hAnsi="GHEA Grapalat" w:cs="Calibri"/>
              </w:rPr>
            </w:pPr>
            <w:r>
              <w:rPr>
                <w:rFonts w:ascii="GHEA Grapalat" w:hAnsi="GHEA Grapalat" w:cs="Calibri"/>
              </w:rPr>
              <w:t>28.00</w:t>
            </w:r>
          </w:p>
        </w:tc>
        <w:tc>
          <w:tcPr>
            <w:tcW w:w="1460" w:type="dxa"/>
            <w:tcBorders>
              <w:top w:val="nil"/>
              <w:left w:val="nil"/>
              <w:bottom w:val="single" w:sz="4" w:space="0" w:color="auto"/>
              <w:right w:val="single" w:sz="4" w:space="0" w:color="auto"/>
            </w:tcBorders>
            <w:vAlign w:val="bottom"/>
            <w:hideMark/>
          </w:tcPr>
          <w:p w14:paraId="52B61288"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57.26427</w:t>
            </w:r>
          </w:p>
        </w:tc>
        <w:tc>
          <w:tcPr>
            <w:tcW w:w="1583" w:type="dxa"/>
            <w:tcBorders>
              <w:top w:val="nil"/>
              <w:left w:val="nil"/>
              <w:bottom w:val="single" w:sz="4" w:space="0" w:color="auto"/>
              <w:right w:val="single" w:sz="4" w:space="0" w:color="auto"/>
            </w:tcBorders>
            <w:vAlign w:val="center"/>
            <w:hideMark/>
          </w:tcPr>
          <w:p w14:paraId="2DF1D369"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1603.40</w:t>
            </w:r>
          </w:p>
        </w:tc>
      </w:tr>
      <w:tr w:rsidR="00013BE9" w14:paraId="3C0C9BE8" w14:textId="77777777" w:rsidTr="00E01609">
        <w:trPr>
          <w:trHeight w:val="1572"/>
        </w:trPr>
        <w:tc>
          <w:tcPr>
            <w:tcW w:w="915" w:type="dxa"/>
            <w:tcBorders>
              <w:top w:val="nil"/>
              <w:left w:val="single" w:sz="4" w:space="0" w:color="auto"/>
              <w:bottom w:val="single" w:sz="4" w:space="0" w:color="auto"/>
              <w:right w:val="single" w:sz="4" w:space="0" w:color="auto"/>
            </w:tcBorders>
            <w:vAlign w:val="center"/>
            <w:hideMark/>
          </w:tcPr>
          <w:p w14:paraId="386D02D8"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2</w:t>
            </w:r>
          </w:p>
        </w:tc>
        <w:tc>
          <w:tcPr>
            <w:tcW w:w="3940" w:type="dxa"/>
            <w:tcBorders>
              <w:top w:val="nil"/>
              <w:left w:val="nil"/>
              <w:bottom w:val="single" w:sz="4" w:space="0" w:color="auto"/>
              <w:right w:val="single" w:sz="4" w:space="0" w:color="auto"/>
            </w:tcBorders>
            <w:vAlign w:val="center"/>
            <w:hideMark/>
          </w:tcPr>
          <w:p w14:paraId="4912EF29" w14:textId="77777777" w:rsidR="00013BE9" w:rsidRDefault="00013BE9" w:rsidP="00E01609">
            <w:pPr>
              <w:rPr>
                <w:rFonts w:ascii="GHEA Grapalat" w:hAnsi="GHEA Grapalat" w:cs="Calibri"/>
              </w:rPr>
            </w:pPr>
            <w:r>
              <w:rPr>
                <w:rFonts w:ascii="GHEA Grapalat" w:hAnsi="GHEA Grapalat" w:cs="Calibri"/>
              </w:rPr>
              <w:t xml:space="preserve">54 կետում, </w:t>
            </w:r>
            <w:r>
              <w:rPr>
                <w:rFonts w:ascii="Cambria Math" w:hAnsi="Cambria Math" w:cs="Cambria Math"/>
              </w:rPr>
              <w:t>⌀</w:t>
            </w:r>
            <w:r>
              <w:rPr>
                <w:rFonts w:ascii="GHEA Grapalat" w:hAnsi="GHEA Grapalat" w:cs="Calibri"/>
              </w:rPr>
              <w:t xml:space="preserve">12 </w:t>
            </w:r>
            <w:r>
              <w:rPr>
                <w:rFonts w:ascii="GHEA Grapalat" w:hAnsi="GHEA Grapalat" w:cs="GHEA Grapalat"/>
              </w:rPr>
              <w:t>մմ</w:t>
            </w:r>
            <w:r>
              <w:rPr>
                <w:rFonts w:ascii="GHEA Grapalat" w:hAnsi="GHEA Grapalat" w:cs="Calibri"/>
              </w:rPr>
              <w:t xml:space="preserve"> AIII </w:t>
            </w:r>
            <w:r>
              <w:rPr>
                <w:rFonts w:ascii="GHEA Grapalat" w:hAnsi="GHEA Grapalat" w:cs="GHEA Grapalat"/>
              </w:rPr>
              <w:t>ամրանով</w:t>
            </w:r>
            <w:r>
              <w:rPr>
                <w:rFonts w:ascii="GHEA Grapalat" w:hAnsi="GHEA Grapalat" w:cs="Calibri"/>
              </w:rPr>
              <w:t xml:space="preserve"> </w:t>
            </w:r>
            <w:r>
              <w:rPr>
                <w:rFonts w:ascii="GHEA Grapalat" w:hAnsi="GHEA Grapalat" w:cs="GHEA Grapalat"/>
              </w:rPr>
              <w:t>ամրանացանց</w:t>
            </w:r>
            <w:r>
              <w:rPr>
                <w:rFonts w:ascii="GHEA Grapalat" w:hAnsi="GHEA Grapalat" w:cs="Calibri"/>
              </w:rPr>
              <w:t xml:space="preserve">, 1 </w:t>
            </w:r>
            <w:r>
              <w:rPr>
                <w:rFonts w:ascii="GHEA Grapalat" w:hAnsi="GHEA Grapalat" w:cs="GHEA Grapalat"/>
              </w:rPr>
              <w:t>կետ</w:t>
            </w:r>
            <w:r>
              <w:rPr>
                <w:rFonts w:ascii="GHEA Grapalat" w:hAnsi="GHEA Grapalat" w:cs="Calibri"/>
              </w:rPr>
              <w:t xml:space="preserve"> </w:t>
            </w:r>
            <w:r>
              <w:rPr>
                <w:rFonts w:ascii="GHEA Grapalat" w:hAnsi="GHEA Grapalat" w:cs="GHEA Grapalat"/>
              </w:rPr>
              <w:t>հիմքում</w:t>
            </w:r>
            <w:r>
              <w:rPr>
                <w:rFonts w:ascii="GHEA Grapalat" w:hAnsi="GHEA Grapalat" w:cs="Calibri"/>
              </w:rPr>
              <w:t xml:space="preserve"> 2.8 </w:t>
            </w:r>
            <w:r>
              <w:rPr>
                <w:rFonts w:ascii="GHEA Grapalat" w:hAnsi="GHEA Grapalat" w:cs="GHEA Grapalat"/>
              </w:rPr>
              <w:t>գմ</w:t>
            </w:r>
            <w:r>
              <w:rPr>
                <w:rFonts w:ascii="GHEA Grapalat" w:hAnsi="GHEA Grapalat" w:cs="Calibri"/>
              </w:rPr>
              <w:t xml:space="preserve"> / </w:t>
            </w:r>
            <w:r>
              <w:rPr>
                <w:rFonts w:ascii="GHEA Grapalat" w:hAnsi="GHEA Grapalat" w:cs="GHEA Grapalat"/>
              </w:rPr>
              <w:t>В</w:t>
            </w:r>
            <w:r>
              <w:rPr>
                <w:rFonts w:ascii="GHEA Grapalat" w:hAnsi="GHEA Grapalat" w:cs="Calibri"/>
              </w:rPr>
              <w:t xml:space="preserve"> 54 </w:t>
            </w:r>
            <w:r>
              <w:rPr>
                <w:rFonts w:ascii="GHEA Grapalat" w:hAnsi="GHEA Grapalat" w:cs="GHEA Grapalat"/>
              </w:rPr>
              <w:t>точках</w:t>
            </w:r>
            <w:r>
              <w:rPr>
                <w:rFonts w:ascii="GHEA Grapalat" w:hAnsi="GHEA Grapalat" w:cs="Calibri"/>
              </w:rPr>
              <w:t xml:space="preserve"> </w:t>
            </w:r>
            <w:r>
              <w:rPr>
                <w:rFonts w:ascii="GHEA Grapalat" w:hAnsi="GHEA Grapalat" w:cs="GHEA Grapalat"/>
              </w:rPr>
              <w:t>—</w:t>
            </w:r>
            <w:r>
              <w:rPr>
                <w:rFonts w:ascii="GHEA Grapalat" w:hAnsi="GHEA Grapalat" w:cs="Calibri"/>
              </w:rPr>
              <w:t xml:space="preserve"> арматурная сетка из арматуры </w:t>
            </w:r>
            <w:r>
              <w:rPr>
                <w:rFonts w:ascii="Cambria Math" w:hAnsi="Cambria Math" w:cs="Cambria Math"/>
              </w:rPr>
              <w:t>⌀</w:t>
            </w:r>
            <w:r>
              <w:rPr>
                <w:rFonts w:ascii="GHEA Grapalat" w:hAnsi="GHEA Grapalat" w:cs="Calibri"/>
              </w:rPr>
              <w:t xml:space="preserve">12 </w:t>
            </w:r>
            <w:r>
              <w:rPr>
                <w:rFonts w:ascii="GHEA Grapalat" w:hAnsi="GHEA Grapalat" w:cs="GHEA Grapalat"/>
              </w:rPr>
              <w:t>мм</w:t>
            </w:r>
            <w:r>
              <w:rPr>
                <w:rFonts w:ascii="GHEA Grapalat" w:hAnsi="GHEA Grapalat" w:cs="Calibri"/>
              </w:rPr>
              <w:t xml:space="preserve"> AIII, </w:t>
            </w:r>
            <w:r>
              <w:rPr>
                <w:rFonts w:ascii="GHEA Grapalat" w:hAnsi="GHEA Grapalat" w:cs="GHEA Grapalat"/>
              </w:rPr>
              <w:t>в</w:t>
            </w:r>
            <w:r>
              <w:rPr>
                <w:rFonts w:ascii="GHEA Grapalat" w:hAnsi="GHEA Grapalat" w:cs="Calibri"/>
              </w:rPr>
              <w:t xml:space="preserve"> </w:t>
            </w:r>
            <w:r>
              <w:rPr>
                <w:rFonts w:ascii="GHEA Grapalat" w:hAnsi="GHEA Grapalat" w:cs="GHEA Grapalat"/>
              </w:rPr>
              <w:t>одном</w:t>
            </w:r>
            <w:r>
              <w:rPr>
                <w:rFonts w:ascii="GHEA Grapalat" w:hAnsi="GHEA Grapalat" w:cs="Calibri"/>
              </w:rPr>
              <w:t xml:space="preserve"> </w:t>
            </w:r>
            <w:r>
              <w:rPr>
                <w:rFonts w:ascii="GHEA Grapalat" w:hAnsi="GHEA Grapalat" w:cs="GHEA Grapalat"/>
              </w:rPr>
              <w:t>основании</w:t>
            </w:r>
            <w:r>
              <w:rPr>
                <w:rFonts w:ascii="GHEA Grapalat" w:hAnsi="GHEA Grapalat" w:cs="Calibri"/>
              </w:rPr>
              <w:t xml:space="preserve"> 2.8 м</w:t>
            </w:r>
          </w:p>
        </w:tc>
        <w:tc>
          <w:tcPr>
            <w:tcW w:w="1185" w:type="dxa"/>
            <w:tcBorders>
              <w:top w:val="nil"/>
              <w:left w:val="nil"/>
              <w:bottom w:val="single" w:sz="4" w:space="0" w:color="auto"/>
              <w:right w:val="single" w:sz="4" w:space="0" w:color="auto"/>
            </w:tcBorders>
            <w:vAlign w:val="center"/>
            <w:hideMark/>
          </w:tcPr>
          <w:p w14:paraId="766DD7CD" w14:textId="77777777" w:rsidR="00013BE9" w:rsidRDefault="00013BE9" w:rsidP="00E01609">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6EFCC07E" w14:textId="77777777" w:rsidR="00013BE9" w:rsidRDefault="00013BE9" w:rsidP="00E01609">
            <w:pPr>
              <w:jc w:val="center"/>
              <w:rPr>
                <w:rFonts w:ascii="GHEA Grapalat" w:hAnsi="GHEA Grapalat" w:cs="Calibri"/>
              </w:rPr>
            </w:pPr>
            <w:r>
              <w:rPr>
                <w:rFonts w:ascii="GHEA Grapalat" w:hAnsi="GHEA Grapalat" w:cs="Calibri"/>
              </w:rPr>
              <w:t>0.13</w:t>
            </w:r>
          </w:p>
        </w:tc>
        <w:tc>
          <w:tcPr>
            <w:tcW w:w="1460" w:type="dxa"/>
            <w:tcBorders>
              <w:top w:val="nil"/>
              <w:left w:val="nil"/>
              <w:bottom w:val="single" w:sz="4" w:space="0" w:color="auto"/>
              <w:right w:val="single" w:sz="4" w:space="0" w:color="auto"/>
            </w:tcBorders>
            <w:vAlign w:val="bottom"/>
            <w:hideMark/>
          </w:tcPr>
          <w:p w14:paraId="717186B3"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419.63318</w:t>
            </w:r>
          </w:p>
        </w:tc>
        <w:tc>
          <w:tcPr>
            <w:tcW w:w="1583" w:type="dxa"/>
            <w:tcBorders>
              <w:top w:val="nil"/>
              <w:left w:val="nil"/>
              <w:bottom w:val="single" w:sz="4" w:space="0" w:color="auto"/>
              <w:right w:val="single" w:sz="4" w:space="0" w:color="auto"/>
            </w:tcBorders>
            <w:vAlign w:val="center"/>
            <w:hideMark/>
          </w:tcPr>
          <w:p w14:paraId="2B4974A5"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56.31</w:t>
            </w:r>
          </w:p>
        </w:tc>
      </w:tr>
      <w:tr w:rsidR="00013BE9" w14:paraId="0EA27DA2" w14:textId="77777777" w:rsidTr="00E01609">
        <w:trPr>
          <w:trHeight w:val="2070"/>
        </w:trPr>
        <w:tc>
          <w:tcPr>
            <w:tcW w:w="915" w:type="dxa"/>
            <w:tcBorders>
              <w:top w:val="nil"/>
              <w:left w:val="single" w:sz="4" w:space="0" w:color="auto"/>
              <w:bottom w:val="single" w:sz="4" w:space="0" w:color="auto"/>
              <w:right w:val="single" w:sz="4" w:space="0" w:color="auto"/>
            </w:tcBorders>
            <w:vAlign w:val="center"/>
            <w:hideMark/>
          </w:tcPr>
          <w:p w14:paraId="4AC5F570"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3</w:t>
            </w:r>
          </w:p>
        </w:tc>
        <w:tc>
          <w:tcPr>
            <w:tcW w:w="3940" w:type="dxa"/>
            <w:tcBorders>
              <w:top w:val="nil"/>
              <w:left w:val="nil"/>
              <w:bottom w:val="single" w:sz="4" w:space="0" w:color="auto"/>
              <w:right w:val="single" w:sz="4" w:space="0" w:color="auto"/>
            </w:tcBorders>
            <w:vAlign w:val="center"/>
            <w:hideMark/>
          </w:tcPr>
          <w:p w14:paraId="2765A195" w14:textId="77777777" w:rsidR="00013BE9" w:rsidRDefault="00013BE9" w:rsidP="00E01609">
            <w:pPr>
              <w:rPr>
                <w:rFonts w:ascii="GHEA Grapalat" w:hAnsi="GHEA Grapalat" w:cs="Calibri"/>
              </w:rPr>
            </w:pPr>
            <w:r>
              <w:rPr>
                <w:rFonts w:ascii="GHEA Grapalat" w:hAnsi="GHEA Grapalat" w:cs="Calibri"/>
              </w:rPr>
              <w:t xml:space="preserve">54 կետում </w:t>
            </w:r>
            <w:r>
              <w:rPr>
                <w:rFonts w:ascii="Cambria Math" w:hAnsi="Cambria Math" w:cs="Cambria Math"/>
              </w:rPr>
              <w:t>⌀</w:t>
            </w:r>
            <w:r>
              <w:rPr>
                <w:rFonts w:ascii="GHEA Grapalat" w:hAnsi="GHEA Grapalat" w:cs="Calibri"/>
              </w:rPr>
              <w:t>4</w:t>
            </w:r>
            <w:r>
              <w:rPr>
                <w:rFonts w:ascii="GHEA Grapalat" w:hAnsi="GHEA Grapalat" w:cs="GHEA Grapalat"/>
              </w:rPr>
              <w:t>մմ</w:t>
            </w:r>
            <w:r>
              <w:rPr>
                <w:rFonts w:ascii="GHEA Grapalat" w:hAnsi="GHEA Grapalat" w:cs="Calibri"/>
              </w:rPr>
              <w:t xml:space="preserve"> </w:t>
            </w:r>
            <w:r>
              <w:rPr>
                <w:rFonts w:ascii="GHEA Grapalat" w:hAnsi="GHEA Grapalat" w:cs="GHEA Grapalat"/>
              </w:rPr>
              <w:t>անուրներով</w:t>
            </w:r>
            <w:r>
              <w:rPr>
                <w:rFonts w:ascii="GHEA Grapalat" w:hAnsi="GHEA Grapalat" w:cs="Calibri"/>
              </w:rPr>
              <w:t xml:space="preserve">  ամրանացանց, 1 կետում 8 շրջանակ 14,4 գմ ընդհնուր երկարությամբ / В 54 точках — арматурная сетка из проволоки </w:t>
            </w:r>
            <w:r>
              <w:rPr>
                <w:rFonts w:ascii="Cambria Math" w:hAnsi="Cambria Math" w:cs="Cambria Math"/>
              </w:rPr>
              <w:t>⌀</w:t>
            </w:r>
            <w:r>
              <w:rPr>
                <w:rFonts w:ascii="GHEA Grapalat" w:hAnsi="GHEA Grapalat" w:cs="Calibri"/>
              </w:rPr>
              <w:t xml:space="preserve">4 </w:t>
            </w:r>
            <w:r>
              <w:rPr>
                <w:rFonts w:ascii="GHEA Grapalat" w:hAnsi="GHEA Grapalat" w:cs="GHEA Grapalat"/>
              </w:rPr>
              <w:t>мм</w:t>
            </w:r>
            <w:r>
              <w:rPr>
                <w:rFonts w:ascii="GHEA Grapalat" w:hAnsi="GHEA Grapalat" w:cs="Calibri"/>
              </w:rPr>
              <w:t xml:space="preserve">, </w:t>
            </w:r>
            <w:r>
              <w:rPr>
                <w:rFonts w:ascii="GHEA Grapalat" w:hAnsi="GHEA Grapalat" w:cs="GHEA Grapalat"/>
              </w:rPr>
              <w:t>по</w:t>
            </w:r>
            <w:r>
              <w:rPr>
                <w:rFonts w:ascii="GHEA Grapalat" w:hAnsi="GHEA Grapalat" w:cs="Calibri"/>
              </w:rPr>
              <w:t xml:space="preserve"> 8 </w:t>
            </w:r>
            <w:r>
              <w:rPr>
                <w:rFonts w:ascii="GHEA Grapalat" w:hAnsi="GHEA Grapalat" w:cs="GHEA Grapalat"/>
              </w:rPr>
              <w:t>колец</w:t>
            </w:r>
            <w:r>
              <w:rPr>
                <w:rFonts w:ascii="GHEA Grapalat" w:hAnsi="GHEA Grapalat" w:cs="Calibri"/>
              </w:rPr>
              <w:t xml:space="preserve"> </w:t>
            </w:r>
            <w:r>
              <w:rPr>
                <w:rFonts w:ascii="GHEA Grapalat" w:hAnsi="GHEA Grapalat" w:cs="GHEA Grapalat"/>
              </w:rPr>
              <w:t>в</w:t>
            </w:r>
            <w:r>
              <w:rPr>
                <w:rFonts w:ascii="GHEA Grapalat" w:hAnsi="GHEA Grapalat" w:cs="Calibri"/>
              </w:rPr>
              <w:t xml:space="preserve"> </w:t>
            </w:r>
            <w:r>
              <w:rPr>
                <w:rFonts w:ascii="GHEA Grapalat" w:hAnsi="GHEA Grapalat" w:cs="GHEA Grapalat"/>
              </w:rPr>
              <w:t>каждой</w:t>
            </w:r>
            <w:r>
              <w:rPr>
                <w:rFonts w:ascii="GHEA Grapalat" w:hAnsi="GHEA Grapalat" w:cs="Calibri"/>
              </w:rPr>
              <w:t xml:space="preserve"> </w:t>
            </w:r>
            <w:r>
              <w:rPr>
                <w:rFonts w:ascii="GHEA Grapalat" w:hAnsi="GHEA Grapalat" w:cs="GHEA Grapalat"/>
              </w:rPr>
              <w:t>точке</w:t>
            </w:r>
            <w:r>
              <w:rPr>
                <w:rFonts w:ascii="GHEA Grapalat" w:hAnsi="GHEA Grapalat" w:cs="Calibri"/>
              </w:rPr>
              <w:t xml:space="preserve">, </w:t>
            </w:r>
            <w:r>
              <w:rPr>
                <w:rFonts w:ascii="GHEA Grapalat" w:hAnsi="GHEA Grapalat" w:cs="GHEA Grapalat"/>
              </w:rPr>
              <w:t>общей</w:t>
            </w:r>
            <w:r>
              <w:rPr>
                <w:rFonts w:ascii="GHEA Grapalat" w:hAnsi="GHEA Grapalat" w:cs="Calibri"/>
              </w:rPr>
              <w:t xml:space="preserve"> </w:t>
            </w:r>
            <w:r>
              <w:rPr>
                <w:rFonts w:ascii="GHEA Grapalat" w:hAnsi="GHEA Grapalat" w:cs="GHEA Grapalat"/>
              </w:rPr>
              <w:t>длиной</w:t>
            </w:r>
            <w:r>
              <w:rPr>
                <w:rFonts w:ascii="GHEA Grapalat" w:hAnsi="GHEA Grapalat" w:cs="Calibri"/>
              </w:rPr>
              <w:t xml:space="preserve"> 14.4 м</w:t>
            </w:r>
          </w:p>
        </w:tc>
        <w:tc>
          <w:tcPr>
            <w:tcW w:w="1185" w:type="dxa"/>
            <w:tcBorders>
              <w:top w:val="nil"/>
              <w:left w:val="nil"/>
              <w:bottom w:val="single" w:sz="4" w:space="0" w:color="auto"/>
              <w:right w:val="single" w:sz="4" w:space="0" w:color="auto"/>
            </w:tcBorders>
            <w:vAlign w:val="center"/>
            <w:hideMark/>
          </w:tcPr>
          <w:p w14:paraId="00F48715" w14:textId="77777777" w:rsidR="00013BE9" w:rsidRDefault="00013BE9" w:rsidP="00E01609">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3FEEDBB7" w14:textId="77777777" w:rsidR="00013BE9" w:rsidRDefault="00013BE9" w:rsidP="00E01609">
            <w:pPr>
              <w:jc w:val="center"/>
              <w:rPr>
                <w:rFonts w:ascii="GHEA Grapalat" w:hAnsi="GHEA Grapalat" w:cs="Calibri"/>
              </w:rPr>
            </w:pPr>
            <w:r>
              <w:rPr>
                <w:rFonts w:ascii="GHEA Grapalat" w:hAnsi="GHEA Grapalat" w:cs="Calibri"/>
              </w:rPr>
              <w:t>0.08</w:t>
            </w:r>
          </w:p>
        </w:tc>
        <w:tc>
          <w:tcPr>
            <w:tcW w:w="1460" w:type="dxa"/>
            <w:tcBorders>
              <w:top w:val="nil"/>
              <w:left w:val="nil"/>
              <w:bottom w:val="single" w:sz="4" w:space="0" w:color="auto"/>
              <w:right w:val="single" w:sz="4" w:space="0" w:color="auto"/>
            </w:tcBorders>
            <w:vAlign w:val="bottom"/>
            <w:hideMark/>
          </w:tcPr>
          <w:p w14:paraId="496FBFF7"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419.63318</w:t>
            </w:r>
          </w:p>
        </w:tc>
        <w:tc>
          <w:tcPr>
            <w:tcW w:w="1583" w:type="dxa"/>
            <w:tcBorders>
              <w:top w:val="nil"/>
              <w:left w:val="nil"/>
              <w:bottom w:val="single" w:sz="4" w:space="0" w:color="auto"/>
              <w:right w:val="single" w:sz="4" w:space="0" w:color="auto"/>
            </w:tcBorders>
            <w:vAlign w:val="center"/>
            <w:hideMark/>
          </w:tcPr>
          <w:p w14:paraId="5F244CC8"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32.31</w:t>
            </w:r>
          </w:p>
        </w:tc>
      </w:tr>
      <w:tr w:rsidR="00013BE9" w14:paraId="7E3AE14A" w14:textId="77777777" w:rsidTr="00E01609">
        <w:trPr>
          <w:trHeight w:val="1380"/>
        </w:trPr>
        <w:tc>
          <w:tcPr>
            <w:tcW w:w="915" w:type="dxa"/>
            <w:tcBorders>
              <w:top w:val="nil"/>
              <w:left w:val="single" w:sz="4" w:space="0" w:color="auto"/>
              <w:bottom w:val="single" w:sz="4" w:space="0" w:color="auto"/>
              <w:right w:val="single" w:sz="4" w:space="0" w:color="auto"/>
            </w:tcBorders>
            <w:vAlign w:val="center"/>
            <w:hideMark/>
          </w:tcPr>
          <w:p w14:paraId="0ABA75B0"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lastRenderedPageBreak/>
              <w:t>4</w:t>
            </w:r>
          </w:p>
        </w:tc>
        <w:tc>
          <w:tcPr>
            <w:tcW w:w="3940" w:type="dxa"/>
            <w:tcBorders>
              <w:top w:val="nil"/>
              <w:left w:val="nil"/>
              <w:bottom w:val="single" w:sz="4" w:space="0" w:color="auto"/>
              <w:right w:val="single" w:sz="4" w:space="0" w:color="auto"/>
            </w:tcBorders>
            <w:vAlign w:val="center"/>
            <w:hideMark/>
          </w:tcPr>
          <w:p w14:paraId="2E419F81" w14:textId="77777777" w:rsidR="00013BE9" w:rsidRDefault="00013BE9" w:rsidP="00E01609">
            <w:pPr>
              <w:rPr>
                <w:rFonts w:ascii="GHEA Grapalat" w:hAnsi="GHEA Grapalat" w:cs="Calibri"/>
              </w:rPr>
            </w:pPr>
            <w:r>
              <w:rPr>
                <w:rFonts w:ascii="GHEA Grapalat" w:hAnsi="GHEA Grapalat" w:cs="Calibri"/>
              </w:rPr>
              <w:t>Կոմպոզիտային քառանյուն խողովակ 50.8x40.64x2.28 չափերով / Композитная прямоугольная труба размером 50.8x40.64x2.28</w:t>
            </w:r>
          </w:p>
        </w:tc>
        <w:tc>
          <w:tcPr>
            <w:tcW w:w="1185" w:type="dxa"/>
            <w:tcBorders>
              <w:top w:val="nil"/>
              <w:left w:val="nil"/>
              <w:bottom w:val="single" w:sz="4" w:space="0" w:color="auto"/>
              <w:right w:val="single" w:sz="4" w:space="0" w:color="auto"/>
            </w:tcBorders>
            <w:vAlign w:val="center"/>
            <w:hideMark/>
          </w:tcPr>
          <w:p w14:paraId="2690E50B" w14:textId="77777777" w:rsidR="00013BE9" w:rsidRDefault="00013BE9" w:rsidP="00E01609">
            <w:pPr>
              <w:jc w:val="center"/>
              <w:rPr>
                <w:rFonts w:ascii="Calibri" w:hAnsi="Calibri" w:cs="Calibri"/>
              </w:rPr>
            </w:pPr>
            <w:r>
              <w:rPr>
                <w:rFonts w:ascii="Calibri" w:hAnsi="Calibri" w:cs="Calibri"/>
              </w:rPr>
              <w:t>գծմ - м</w:t>
            </w:r>
          </w:p>
        </w:tc>
        <w:tc>
          <w:tcPr>
            <w:tcW w:w="1220" w:type="dxa"/>
            <w:tcBorders>
              <w:top w:val="nil"/>
              <w:left w:val="nil"/>
              <w:bottom w:val="single" w:sz="4" w:space="0" w:color="auto"/>
              <w:right w:val="single" w:sz="4" w:space="0" w:color="auto"/>
            </w:tcBorders>
            <w:vAlign w:val="center"/>
            <w:hideMark/>
          </w:tcPr>
          <w:p w14:paraId="1FAF8DEC" w14:textId="77777777" w:rsidR="00013BE9" w:rsidRDefault="00013BE9" w:rsidP="00E01609">
            <w:pPr>
              <w:jc w:val="center"/>
              <w:rPr>
                <w:rFonts w:ascii="GHEA Grapalat" w:hAnsi="GHEA Grapalat" w:cs="Calibri"/>
              </w:rPr>
            </w:pPr>
            <w:r>
              <w:rPr>
                <w:rFonts w:ascii="GHEA Grapalat" w:hAnsi="GHEA Grapalat" w:cs="Calibri"/>
              </w:rPr>
              <w:t>4156</w:t>
            </w:r>
          </w:p>
        </w:tc>
        <w:tc>
          <w:tcPr>
            <w:tcW w:w="1460" w:type="dxa"/>
            <w:tcBorders>
              <w:top w:val="nil"/>
              <w:left w:val="nil"/>
              <w:bottom w:val="single" w:sz="4" w:space="0" w:color="auto"/>
              <w:right w:val="single" w:sz="4" w:space="0" w:color="auto"/>
            </w:tcBorders>
            <w:vAlign w:val="bottom"/>
            <w:hideMark/>
          </w:tcPr>
          <w:p w14:paraId="2CE44FAE"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6.23824</w:t>
            </w:r>
          </w:p>
        </w:tc>
        <w:tc>
          <w:tcPr>
            <w:tcW w:w="1583" w:type="dxa"/>
            <w:tcBorders>
              <w:top w:val="nil"/>
              <w:left w:val="nil"/>
              <w:bottom w:val="single" w:sz="4" w:space="0" w:color="auto"/>
              <w:right w:val="single" w:sz="4" w:space="0" w:color="auto"/>
            </w:tcBorders>
            <w:vAlign w:val="center"/>
            <w:hideMark/>
          </w:tcPr>
          <w:p w14:paraId="4DD1A1D9"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25926.11</w:t>
            </w:r>
          </w:p>
        </w:tc>
      </w:tr>
      <w:tr w:rsidR="00013BE9" w14:paraId="068C32A9" w14:textId="77777777" w:rsidTr="00E01609">
        <w:trPr>
          <w:trHeight w:val="3042"/>
        </w:trPr>
        <w:tc>
          <w:tcPr>
            <w:tcW w:w="915" w:type="dxa"/>
            <w:tcBorders>
              <w:top w:val="nil"/>
              <w:left w:val="single" w:sz="4" w:space="0" w:color="auto"/>
              <w:bottom w:val="single" w:sz="4" w:space="0" w:color="auto"/>
              <w:right w:val="single" w:sz="4" w:space="0" w:color="auto"/>
            </w:tcBorders>
            <w:vAlign w:val="center"/>
            <w:hideMark/>
          </w:tcPr>
          <w:p w14:paraId="33E1BD75"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5</w:t>
            </w:r>
          </w:p>
        </w:tc>
        <w:tc>
          <w:tcPr>
            <w:tcW w:w="3940" w:type="dxa"/>
            <w:tcBorders>
              <w:top w:val="nil"/>
              <w:left w:val="nil"/>
              <w:bottom w:val="single" w:sz="4" w:space="0" w:color="auto"/>
              <w:right w:val="single" w:sz="4" w:space="0" w:color="auto"/>
            </w:tcBorders>
            <w:vAlign w:val="center"/>
            <w:hideMark/>
          </w:tcPr>
          <w:p w14:paraId="762E08CB" w14:textId="77777777" w:rsidR="00013BE9" w:rsidRDefault="00013BE9" w:rsidP="00E01609">
            <w:pPr>
              <w:rPr>
                <w:rFonts w:ascii="GHEA Grapalat" w:hAnsi="GHEA Grapalat" w:cs="Calibri"/>
              </w:rPr>
            </w:pPr>
            <w:r>
              <w:rPr>
                <w:rFonts w:ascii="GHEA Grapalat" w:hAnsi="GHEA Grapalat" w:cs="Calibri"/>
              </w:rPr>
              <w:t>Մետաղական L-աձև անկյունակ դետալների պատրաստում և եռակցում պահպանված մետաղական հիմնասյուներին, երկարությունը 300մմ 50x50x4մմ, ընդհանուր 40 գմ / Изготовление и приварка металлических L-образных угловых деталей к сохранившимся металлическим опорным столбам, длина 300 мм, сечением 50x50x4 мм, общая длина 40 м</w:t>
            </w:r>
          </w:p>
        </w:tc>
        <w:tc>
          <w:tcPr>
            <w:tcW w:w="1185" w:type="dxa"/>
            <w:tcBorders>
              <w:top w:val="nil"/>
              <w:left w:val="nil"/>
              <w:bottom w:val="single" w:sz="4" w:space="0" w:color="auto"/>
              <w:right w:val="single" w:sz="4" w:space="0" w:color="auto"/>
            </w:tcBorders>
            <w:vAlign w:val="center"/>
            <w:hideMark/>
          </w:tcPr>
          <w:p w14:paraId="5F144509" w14:textId="77777777" w:rsidR="00013BE9" w:rsidRDefault="00013BE9" w:rsidP="00E01609">
            <w:pPr>
              <w:jc w:val="center"/>
              <w:rPr>
                <w:rFonts w:ascii="Calibri" w:hAnsi="Calibri" w:cs="Calibri"/>
              </w:rPr>
            </w:pPr>
            <w:r>
              <w:rPr>
                <w:rFonts w:ascii="Calibri" w:hAnsi="Calibri" w:cs="Calibri"/>
              </w:rPr>
              <w:t>հատ - штук</w:t>
            </w:r>
          </w:p>
        </w:tc>
        <w:tc>
          <w:tcPr>
            <w:tcW w:w="1220" w:type="dxa"/>
            <w:tcBorders>
              <w:top w:val="nil"/>
              <w:left w:val="nil"/>
              <w:bottom w:val="single" w:sz="4" w:space="0" w:color="auto"/>
              <w:right w:val="single" w:sz="4" w:space="0" w:color="auto"/>
            </w:tcBorders>
            <w:vAlign w:val="center"/>
            <w:hideMark/>
          </w:tcPr>
          <w:p w14:paraId="27A95CB0" w14:textId="77777777" w:rsidR="00013BE9" w:rsidRDefault="00013BE9" w:rsidP="00E01609">
            <w:pPr>
              <w:jc w:val="center"/>
              <w:rPr>
                <w:rFonts w:ascii="GHEA Grapalat" w:hAnsi="GHEA Grapalat" w:cs="Calibri"/>
              </w:rPr>
            </w:pPr>
            <w:r>
              <w:rPr>
                <w:rFonts w:ascii="GHEA Grapalat" w:hAnsi="GHEA Grapalat" w:cs="Calibri"/>
              </w:rPr>
              <w:t>132.0</w:t>
            </w:r>
          </w:p>
        </w:tc>
        <w:tc>
          <w:tcPr>
            <w:tcW w:w="1460" w:type="dxa"/>
            <w:tcBorders>
              <w:top w:val="nil"/>
              <w:left w:val="nil"/>
              <w:bottom w:val="single" w:sz="4" w:space="0" w:color="auto"/>
              <w:right w:val="single" w:sz="4" w:space="0" w:color="auto"/>
            </w:tcBorders>
            <w:vAlign w:val="bottom"/>
            <w:hideMark/>
          </w:tcPr>
          <w:p w14:paraId="27558D6D"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1.58589</w:t>
            </w:r>
          </w:p>
        </w:tc>
        <w:tc>
          <w:tcPr>
            <w:tcW w:w="1583" w:type="dxa"/>
            <w:tcBorders>
              <w:top w:val="nil"/>
              <w:left w:val="nil"/>
              <w:bottom w:val="single" w:sz="4" w:space="0" w:color="auto"/>
              <w:right w:val="single" w:sz="4" w:space="0" w:color="auto"/>
            </w:tcBorders>
            <w:vAlign w:val="center"/>
            <w:hideMark/>
          </w:tcPr>
          <w:p w14:paraId="181F5F00"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209.34</w:t>
            </w:r>
          </w:p>
        </w:tc>
      </w:tr>
      <w:tr w:rsidR="00013BE9" w14:paraId="7B20D87B" w14:textId="77777777" w:rsidTr="00E01609">
        <w:trPr>
          <w:trHeight w:val="1380"/>
        </w:trPr>
        <w:tc>
          <w:tcPr>
            <w:tcW w:w="915" w:type="dxa"/>
            <w:tcBorders>
              <w:top w:val="nil"/>
              <w:left w:val="single" w:sz="4" w:space="0" w:color="auto"/>
              <w:bottom w:val="single" w:sz="4" w:space="0" w:color="auto"/>
              <w:right w:val="single" w:sz="4" w:space="0" w:color="auto"/>
            </w:tcBorders>
            <w:vAlign w:val="center"/>
            <w:hideMark/>
          </w:tcPr>
          <w:p w14:paraId="4B801E96"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6</w:t>
            </w:r>
          </w:p>
        </w:tc>
        <w:tc>
          <w:tcPr>
            <w:tcW w:w="3940" w:type="dxa"/>
            <w:tcBorders>
              <w:top w:val="nil"/>
              <w:left w:val="nil"/>
              <w:bottom w:val="single" w:sz="4" w:space="0" w:color="auto"/>
              <w:right w:val="single" w:sz="4" w:space="0" w:color="auto"/>
            </w:tcBorders>
            <w:vAlign w:val="center"/>
            <w:hideMark/>
          </w:tcPr>
          <w:p w14:paraId="0D224C3E" w14:textId="77777777" w:rsidR="00013BE9" w:rsidRDefault="00013BE9" w:rsidP="00E01609">
            <w:pPr>
              <w:rPr>
                <w:rFonts w:ascii="GHEA Grapalat" w:hAnsi="GHEA Grapalat" w:cs="Calibri"/>
              </w:rPr>
            </w:pPr>
            <w:r>
              <w:rPr>
                <w:rFonts w:ascii="GHEA Grapalat" w:hAnsi="GHEA Grapalat" w:cs="Calibri"/>
              </w:rPr>
              <w:t xml:space="preserve">216 հատ, </w:t>
            </w:r>
            <w:r>
              <w:rPr>
                <w:rFonts w:ascii="Cambria Math" w:hAnsi="Cambria Math" w:cs="Cambria Math"/>
              </w:rPr>
              <w:t>⌀</w:t>
            </w:r>
            <w:r>
              <w:rPr>
                <w:rFonts w:ascii="GHEA Grapalat" w:hAnsi="GHEA Grapalat" w:cs="Calibri"/>
              </w:rPr>
              <w:t xml:space="preserve">12 </w:t>
            </w:r>
            <w:r>
              <w:rPr>
                <w:rFonts w:ascii="GHEA Grapalat" w:hAnsi="GHEA Grapalat" w:cs="GHEA Grapalat"/>
              </w:rPr>
              <w:t>մմ</w:t>
            </w:r>
            <w:r>
              <w:rPr>
                <w:rFonts w:ascii="GHEA Grapalat" w:hAnsi="GHEA Grapalat" w:cs="Calibri"/>
              </w:rPr>
              <w:t xml:space="preserve"> AIII </w:t>
            </w:r>
            <w:r>
              <w:rPr>
                <w:rFonts w:ascii="GHEA Grapalat" w:hAnsi="GHEA Grapalat" w:cs="GHEA Grapalat"/>
              </w:rPr>
              <w:t>ամրանով</w:t>
            </w:r>
            <w:r>
              <w:rPr>
                <w:rFonts w:ascii="GHEA Grapalat" w:hAnsi="GHEA Grapalat" w:cs="Calibri"/>
              </w:rPr>
              <w:t xml:space="preserve"> </w:t>
            </w:r>
            <w:r>
              <w:rPr>
                <w:rFonts w:ascii="GHEA Grapalat" w:hAnsi="GHEA Grapalat" w:cs="GHEA Grapalat"/>
              </w:rPr>
              <w:t>ներդիր</w:t>
            </w:r>
            <w:r>
              <w:rPr>
                <w:rFonts w:ascii="GHEA Grapalat" w:hAnsi="GHEA Grapalat" w:cs="Calibri"/>
              </w:rPr>
              <w:t xml:space="preserve"> </w:t>
            </w:r>
            <w:r>
              <w:rPr>
                <w:rFonts w:ascii="GHEA Grapalat" w:hAnsi="GHEA Grapalat" w:cs="GHEA Grapalat"/>
              </w:rPr>
              <w:t>դետալ</w:t>
            </w:r>
            <w:r>
              <w:rPr>
                <w:rFonts w:ascii="GHEA Grapalat" w:hAnsi="GHEA Grapalat" w:cs="Calibri"/>
              </w:rPr>
              <w:t xml:space="preserve"> 200</w:t>
            </w:r>
            <w:r>
              <w:rPr>
                <w:rFonts w:ascii="GHEA Grapalat" w:hAnsi="GHEA Grapalat" w:cs="GHEA Grapalat"/>
              </w:rPr>
              <w:t>մմ</w:t>
            </w:r>
            <w:r>
              <w:rPr>
                <w:rFonts w:ascii="GHEA Grapalat" w:hAnsi="GHEA Grapalat" w:cs="Calibri"/>
              </w:rPr>
              <w:t xml:space="preserve"> </w:t>
            </w:r>
            <w:r>
              <w:rPr>
                <w:rFonts w:ascii="GHEA Grapalat" w:hAnsi="GHEA Grapalat" w:cs="GHEA Grapalat"/>
              </w:rPr>
              <w:t>երկարությամբ</w:t>
            </w:r>
            <w:r>
              <w:rPr>
                <w:rFonts w:ascii="GHEA Grapalat" w:hAnsi="GHEA Grapalat" w:cs="Calibri"/>
              </w:rPr>
              <w:t xml:space="preserve"> / 216 </w:t>
            </w:r>
            <w:r>
              <w:rPr>
                <w:rFonts w:ascii="GHEA Grapalat" w:hAnsi="GHEA Grapalat" w:cs="GHEA Grapalat"/>
              </w:rPr>
              <w:t>вставных</w:t>
            </w:r>
            <w:r>
              <w:rPr>
                <w:rFonts w:ascii="GHEA Grapalat" w:hAnsi="GHEA Grapalat" w:cs="Calibri"/>
              </w:rPr>
              <w:t xml:space="preserve"> деталей из арматуры </w:t>
            </w:r>
            <w:r>
              <w:rPr>
                <w:rFonts w:ascii="Cambria Math" w:hAnsi="Cambria Math" w:cs="Cambria Math"/>
              </w:rPr>
              <w:t>⌀</w:t>
            </w:r>
            <w:r>
              <w:rPr>
                <w:rFonts w:ascii="GHEA Grapalat" w:hAnsi="GHEA Grapalat" w:cs="Calibri"/>
              </w:rPr>
              <w:t xml:space="preserve">12 </w:t>
            </w:r>
            <w:r>
              <w:rPr>
                <w:rFonts w:ascii="GHEA Grapalat" w:hAnsi="GHEA Grapalat" w:cs="GHEA Grapalat"/>
              </w:rPr>
              <w:t>мм</w:t>
            </w:r>
            <w:r>
              <w:rPr>
                <w:rFonts w:ascii="GHEA Grapalat" w:hAnsi="GHEA Grapalat" w:cs="Calibri"/>
              </w:rPr>
              <w:t xml:space="preserve"> AIII </w:t>
            </w:r>
            <w:r>
              <w:rPr>
                <w:rFonts w:ascii="GHEA Grapalat" w:hAnsi="GHEA Grapalat" w:cs="GHEA Grapalat"/>
              </w:rPr>
              <w:t>длиной</w:t>
            </w:r>
            <w:r>
              <w:rPr>
                <w:rFonts w:ascii="GHEA Grapalat" w:hAnsi="GHEA Grapalat" w:cs="Calibri"/>
              </w:rPr>
              <w:t xml:space="preserve"> 200 </w:t>
            </w:r>
            <w:r>
              <w:rPr>
                <w:rFonts w:ascii="GHEA Grapalat" w:hAnsi="GHEA Grapalat" w:cs="GHEA Grapalat"/>
              </w:rPr>
              <w:t>м</w:t>
            </w:r>
            <w:r>
              <w:rPr>
                <w:rFonts w:ascii="GHEA Grapalat" w:hAnsi="GHEA Grapalat" w:cs="Calibri"/>
              </w:rPr>
              <w:t>м</w:t>
            </w:r>
          </w:p>
        </w:tc>
        <w:tc>
          <w:tcPr>
            <w:tcW w:w="1185" w:type="dxa"/>
            <w:tcBorders>
              <w:top w:val="nil"/>
              <w:left w:val="nil"/>
              <w:bottom w:val="single" w:sz="4" w:space="0" w:color="auto"/>
              <w:right w:val="single" w:sz="4" w:space="0" w:color="auto"/>
            </w:tcBorders>
            <w:vAlign w:val="center"/>
            <w:hideMark/>
          </w:tcPr>
          <w:p w14:paraId="77D3A1A4" w14:textId="77777777" w:rsidR="00013BE9" w:rsidRDefault="00013BE9" w:rsidP="00E01609">
            <w:pPr>
              <w:jc w:val="center"/>
              <w:rPr>
                <w:rFonts w:ascii="Calibri" w:hAnsi="Calibri" w:cs="Calibri"/>
              </w:rPr>
            </w:pPr>
            <w:r>
              <w:rPr>
                <w:rFonts w:ascii="Calibri" w:hAnsi="Calibri" w:cs="Calibri"/>
              </w:rPr>
              <w:t>տ - т</w:t>
            </w:r>
          </w:p>
        </w:tc>
        <w:tc>
          <w:tcPr>
            <w:tcW w:w="1220" w:type="dxa"/>
            <w:tcBorders>
              <w:top w:val="nil"/>
              <w:left w:val="nil"/>
              <w:bottom w:val="single" w:sz="4" w:space="0" w:color="auto"/>
              <w:right w:val="single" w:sz="4" w:space="0" w:color="auto"/>
            </w:tcBorders>
            <w:vAlign w:val="center"/>
            <w:hideMark/>
          </w:tcPr>
          <w:p w14:paraId="0CECF67C" w14:textId="77777777" w:rsidR="00013BE9" w:rsidRDefault="00013BE9" w:rsidP="00E01609">
            <w:pPr>
              <w:jc w:val="center"/>
              <w:rPr>
                <w:rFonts w:ascii="GHEA Grapalat" w:hAnsi="GHEA Grapalat" w:cs="Calibri"/>
              </w:rPr>
            </w:pPr>
            <w:r>
              <w:rPr>
                <w:rFonts w:ascii="GHEA Grapalat" w:hAnsi="GHEA Grapalat" w:cs="Calibri"/>
              </w:rPr>
              <w:t>0.04</w:t>
            </w:r>
          </w:p>
        </w:tc>
        <w:tc>
          <w:tcPr>
            <w:tcW w:w="1460" w:type="dxa"/>
            <w:tcBorders>
              <w:top w:val="nil"/>
              <w:left w:val="nil"/>
              <w:bottom w:val="single" w:sz="4" w:space="0" w:color="auto"/>
              <w:right w:val="single" w:sz="4" w:space="0" w:color="auto"/>
            </w:tcBorders>
            <w:vAlign w:val="bottom"/>
            <w:hideMark/>
          </w:tcPr>
          <w:p w14:paraId="79B8A7B8"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420.63354</w:t>
            </w:r>
          </w:p>
        </w:tc>
        <w:tc>
          <w:tcPr>
            <w:tcW w:w="1583" w:type="dxa"/>
            <w:tcBorders>
              <w:top w:val="nil"/>
              <w:left w:val="nil"/>
              <w:bottom w:val="single" w:sz="4" w:space="0" w:color="auto"/>
              <w:right w:val="single" w:sz="4" w:space="0" w:color="auto"/>
            </w:tcBorders>
            <w:vAlign w:val="center"/>
            <w:hideMark/>
          </w:tcPr>
          <w:p w14:paraId="3C073248"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16.83</w:t>
            </w:r>
          </w:p>
        </w:tc>
      </w:tr>
      <w:tr w:rsidR="00013BE9" w14:paraId="0711DB60" w14:textId="77777777" w:rsidTr="00E01609">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361DEF34"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356E75EF" w14:textId="77777777" w:rsidR="00013BE9" w:rsidRDefault="00013BE9" w:rsidP="00E01609">
            <w:pPr>
              <w:rPr>
                <w:rFonts w:ascii="Calibri" w:hAnsi="Calibri" w:cs="Calibri"/>
                <w:b/>
                <w:bCs/>
                <w:i/>
                <w:iCs/>
                <w:color w:val="000000"/>
              </w:rPr>
            </w:pPr>
            <w:r>
              <w:rPr>
                <w:rFonts w:ascii="Calibri" w:hAnsi="Calibri" w:cs="Calibri"/>
                <w:b/>
                <w:bCs/>
                <w:i/>
                <w:iCs/>
                <w:color w:val="000000"/>
              </w:rPr>
              <w:t>Ընդամենը / Итого</w:t>
            </w:r>
          </w:p>
        </w:tc>
        <w:tc>
          <w:tcPr>
            <w:tcW w:w="1185" w:type="dxa"/>
            <w:tcBorders>
              <w:top w:val="nil"/>
              <w:left w:val="nil"/>
              <w:bottom w:val="single" w:sz="4" w:space="0" w:color="auto"/>
              <w:right w:val="single" w:sz="4" w:space="0" w:color="auto"/>
            </w:tcBorders>
            <w:shd w:val="clear" w:color="000000" w:fill="D9D9D9"/>
            <w:vAlign w:val="center"/>
            <w:hideMark/>
          </w:tcPr>
          <w:p w14:paraId="69AF15B5" w14:textId="77777777" w:rsidR="00013BE9" w:rsidRDefault="00013BE9" w:rsidP="00E01609">
            <w:pPr>
              <w:jc w:val="center"/>
              <w:rPr>
                <w:rFonts w:ascii="Calibri" w:hAnsi="Calibri" w:cs="Calibri"/>
                <w:b/>
                <w:bCs/>
                <w:color w:val="000000"/>
              </w:rPr>
            </w:pPr>
            <w:r>
              <w:rPr>
                <w:rFonts w:ascii="Calibri" w:hAnsi="Calibri" w:cs="Calibri"/>
                <w:b/>
                <w:bCs/>
                <w:color w:val="000000"/>
              </w:rPr>
              <w:t>հազ. դր. - тыс. драм</w:t>
            </w:r>
          </w:p>
        </w:tc>
        <w:tc>
          <w:tcPr>
            <w:tcW w:w="1220" w:type="dxa"/>
            <w:tcBorders>
              <w:top w:val="nil"/>
              <w:left w:val="nil"/>
              <w:bottom w:val="single" w:sz="4" w:space="0" w:color="auto"/>
              <w:right w:val="single" w:sz="4" w:space="0" w:color="auto"/>
            </w:tcBorders>
            <w:shd w:val="clear" w:color="000000" w:fill="D9D9D9"/>
            <w:vAlign w:val="bottom"/>
            <w:hideMark/>
          </w:tcPr>
          <w:p w14:paraId="7CE0B052"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52D92563"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6F7C1A82"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27844.30</w:t>
            </w:r>
          </w:p>
        </w:tc>
      </w:tr>
      <w:tr w:rsidR="00013BE9" w:rsidRPr="00B47498" w14:paraId="18154F46" w14:textId="77777777" w:rsidTr="00E01609">
        <w:trPr>
          <w:trHeight w:val="810"/>
        </w:trPr>
        <w:tc>
          <w:tcPr>
            <w:tcW w:w="915" w:type="dxa"/>
            <w:tcBorders>
              <w:top w:val="nil"/>
              <w:left w:val="single" w:sz="4" w:space="0" w:color="auto"/>
              <w:bottom w:val="single" w:sz="4" w:space="0" w:color="auto"/>
              <w:right w:val="single" w:sz="4" w:space="0" w:color="auto"/>
            </w:tcBorders>
            <w:vAlign w:val="bottom"/>
            <w:hideMark/>
          </w:tcPr>
          <w:p w14:paraId="5319A5F3" w14:textId="77777777" w:rsidR="00013BE9" w:rsidRDefault="00013BE9" w:rsidP="00E01609">
            <w:pPr>
              <w:rPr>
                <w:rFonts w:ascii="Calibri" w:hAnsi="Calibri" w:cs="Calibri"/>
                <w:color w:val="000000"/>
                <w:sz w:val="22"/>
                <w:szCs w:val="22"/>
              </w:rPr>
            </w:pPr>
            <w:r>
              <w:rPr>
                <w:rFonts w:ascii="Calibri" w:hAnsi="Calibri" w:cs="Calibri"/>
                <w:color w:val="000000"/>
                <w:sz w:val="22"/>
                <w:szCs w:val="22"/>
              </w:rPr>
              <w:t> </w:t>
            </w:r>
          </w:p>
        </w:tc>
        <w:tc>
          <w:tcPr>
            <w:tcW w:w="3940" w:type="dxa"/>
            <w:tcBorders>
              <w:top w:val="nil"/>
              <w:left w:val="nil"/>
              <w:bottom w:val="single" w:sz="4" w:space="0" w:color="auto"/>
              <w:right w:val="single" w:sz="4" w:space="0" w:color="auto"/>
            </w:tcBorders>
            <w:vAlign w:val="center"/>
            <w:hideMark/>
          </w:tcPr>
          <w:p w14:paraId="1A003E56" w14:textId="77777777" w:rsidR="00013BE9" w:rsidRPr="00B47498" w:rsidRDefault="00013BE9" w:rsidP="00E01609">
            <w:pPr>
              <w:rPr>
                <w:rFonts w:ascii="GHEA Grapalat" w:hAnsi="GHEA Grapalat" w:cs="Calibri"/>
                <w:b/>
                <w:bCs/>
                <w:sz w:val="28"/>
                <w:szCs w:val="28"/>
              </w:rPr>
            </w:pPr>
            <w:r>
              <w:rPr>
                <w:rFonts w:ascii="GHEA Grapalat" w:hAnsi="GHEA Grapalat" w:cs="Calibri"/>
                <w:b/>
                <w:bCs/>
                <w:sz w:val="28"/>
                <w:szCs w:val="28"/>
              </w:rPr>
              <w:t>Ցանկապատի</w:t>
            </w:r>
            <w:r w:rsidRPr="00B47498">
              <w:rPr>
                <w:rFonts w:ascii="GHEA Grapalat" w:hAnsi="GHEA Grapalat" w:cs="Calibri"/>
                <w:b/>
                <w:bCs/>
                <w:sz w:val="28"/>
                <w:szCs w:val="28"/>
              </w:rPr>
              <w:t xml:space="preserve"> </w:t>
            </w:r>
            <w:r>
              <w:rPr>
                <w:rFonts w:ascii="GHEA Grapalat" w:hAnsi="GHEA Grapalat" w:cs="Calibri"/>
                <w:b/>
                <w:bCs/>
                <w:sz w:val="28"/>
                <w:szCs w:val="28"/>
              </w:rPr>
              <w:t>դռան</w:t>
            </w:r>
            <w:r w:rsidRPr="00B47498">
              <w:rPr>
                <w:rFonts w:ascii="GHEA Grapalat" w:hAnsi="GHEA Grapalat" w:cs="Calibri"/>
                <w:b/>
                <w:bCs/>
                <w:sz w:val="28"/>
                <w:szCs w:val="28"/>
              </w:rPr>
              <w:t xml:space="preserve"> </w:t>
            </w:r>
            <w:r>
              <w:rPr>
                <w:rFonts w:ascii="GHEA Grapalat" w:hAnsi="GHEA Grapalat" w:cs="Calibri"/>
                <w:b/>
                <w:bCs/>
                <w:sz w:val="28"/>
                <w:szCs w:val="28"/>
              </w:rPr>
              <w:t>իրականացում</w:t>
            </w:r>
            <w:r w:rsidRPr="00B47498">
              <w:rPr>
                <w:rFonts w:ascii="GHEA Grapalat" w:hAnsi="GHEA Grapalat" w:cs="Calibri"/>
                <w:b/>
                <w:bCs/>
                <w:sz w:val="28"/>
                <w:szCs w:val="28"/>
              </w:rPr>
              <w:t xml:space="preserve"> / Устройство двери ограждения</w:t>
            </w:r>
          </w:p>
        </w:tc>
        <w:tc>
          <w:tcPr>
            <w:tcW w:w="1185" w:type="dxa"/>
            <w:tcBorders>
              <w:top w:val="nil"/>
              <w:left w:val="nil"/>
              <w:bottom w:val="single" w:sz="4" w:space="0" w:color="auto"/>
              <w:right w:val="single" w:sz="4" w:space="0" w:color="auto"/>
            </w:tcBorders>
            <w:vAlign w:val="center"/>
            <w:hideMark/>
          </w:tcPr>
          <w:p w14:paraId="166421AB" w14:textId="77777777" w:rsidR="00013BE9" w:rsidRPr="00B47498" w:rsidRDefault="00013BE9" w:rsidP="00E01609">
            <w:pPr>
              <w:jc w:val="center"/>
              <w:rPr>
                <w:rFonts w:ascii="GHEA Grapalat" w:hAnsi="GHEA Grapalat" w:cs="Calibri"/>
                <w:color w:val="000000"/>
              </w:rPr>
            </w:pPr>
            <w:r>
              <w:rPr>
                <w:rFonts w:ascii="Calibri" w:hAnsi="Calibri" w:cs="Calibri"/>
                <w:color w:val="000000"/>
              </w:rPr>
              <w:t> </w:t>
            </w:r>
          </w:p>
        </w:tc>
        <w:tc>
          <w:tcPr>
            <w:tcW w:w="1220" w:type="dxa"/>
            <w:tcBorders>
              <w:top w:val="nil"/>
              <w:left w:val="nil"/>
              <w:bottom w:val="single" w:sz="4" w:space="0" w:color="auto"/>
              <w:right w:val="single" w:sz="4" w:space="0" w:color="auto"/>
            </w:tcBorders>
            <w:vAlign w:val="bottom"/>
            <w:hideMark/>
          </w:tcPr>
          <w:p w14:paraId="1A6C47FC" w14:textId="77777777" w:rsidR="00013BE9" w:rsidRPr="00B47498" w:rsidRDefault="00013BE9" w:rsidP="00E01609">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vAlign w:val="bottom"/>
            <w:hideMark/>
          </w:tcPr>
          <w:p w14:paraId="47123E20" w14:textId="77777777" w:rsidR="00013BE9" w:rsidRPr="00B47498" w:rsidRDefault="00013BE9" w:rsidP="00E01609">
            <w:pPr>
              <w:jc w:val="center"/>
              <w:rPr>
                <w:rFonts w:ascii="Calibri" w:hAnsi="Calibri" w:cs="Calibri"/>
                <w:color w:val="000000"/>
                <w:sz w:val="22"/>
                <w:szCs w:val="22"/>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21E63894" w14:textId="77777777" w:rsidR="00013BE9" w:rsidRPr="00B47498" w:rsidRDefault="00013BE9" w:rsidP="00E01609">
            <w:pPr>
              <w:jc w:val="center"/>
              <w:rPr>
                <w:rFonts w:ascii="Arial Armenian" w:hAnsi="Arial Armenian" w:cs="Calibri"/>
                <w:sz w:val="20"/>
                <w:szCs w:val="20"/>
              </w:rPr>
            </w:pPr>
            <w:r>
              <w:rPr>
                <w:rFonts w:ascii="Arial Armenian" w:hAnsi="Arial Armenian" w:cs="Calibri"/>
                <w:sz w:val="20"/>
                <w:szCs w:val="20"/>
              </w:rPr>
              <w:t> </w:t>
            </w:r>
          </w:p>
        </w:tc>
      </w:tr>
      <w:tr w:rsidR="00013BE9" w14:paraId="27F1394B" w14:textId="77777777" w:rsidTr="00E01609">
        <w:trPr>
          <w:trHeight w:val="345"/>
        </w:trPr>
        <w:tc>
          <w:tcPr>
            <w:tcW w:w="915" w:type="dxa"/>
            <w:tcBorders>
              <w:top w:val="nil"/>
              <w:left w:val="single" w:sz="4" w:space="0" w:color="auto"/>
              <w:bottom w:val="single" w:sz="4" w:space="0" w:color="auto"/>
              <w:right w:val="single" w:sz="4" w:space="0" w:color="auto"/>
            </w:tcBorders>
            <w:vAlign w:val="center"/>
            <w:hideMark/>
          </w:tcPr>
          <w:p w14:paraId="048EEB2D"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79E0E068" w14:textId="77777777" w:rsidR="00013BE9" w:rsidRDefault="00013BE9" w:rsidP="00E01609">
            <w:pPr>
              <w:rPr>
                <w:rFonts w:ascii="GHEA Grapalat" w:hAnsi="GHEA Grapalat" w:cs="Calibri"/>
              </w:rPr>
            </w:pPr>
            <w:r>
              <w:rPr>
                <w:rFonts w:ascii="GHEA Grapalat" w:hAnsi="GHEA Grapalat" w:cs="Calibri"/>
              </w:rPr>
              <w:t>Ցանկապատի դուռ / Дверь ограждения</w:t>
            </w:r>
          </w:p>
        </w:tc>
        <w:tc>
          <w:tcPr>
            <w:tcW w:w="1185" w:type="dxa"/>
            <w:tcBorders>
              <w:top w:val="nil"/>
              <w:left w:val="nil"/>
              <w:bottom w:val="single" w:sz="4" w:space="0" w:color="auto"/>
              <w:right w:val="single" w:sz="4" w:space="0" w:color="auto"/>
            </w:tcBorders>
            <w:vAlign w:val="center"/>
            <w:hideMark/>
          </w:tcPr>
          <w:p w14:paraId="430DE56D" w14:textId="77777777" w:rsidR="00013BE9" w:rsidRDefault="00013BE9" w:rsidP="00E01609">
            <w:pPr>
              <w:jc w:val="center"/>
              <w:rPr>
                <w:rFonts w:ascii="Calibri" w:hAnsi="Calibri" w:cs="Calibri"/>
              </w:rPr>
            </w:pPr>
            <w:r>
              <w:rPr>
                <w:rFonts w:ascii="Calibri" w:hAnsi="Calibri" w:cs="Calibri"/>
              </w:rPr>
              <w:t>գծմ - м</w:t>
            </w:r>
          </w:p>
        </w:tc>
        <w:tc>
          <w:tcPr>
            <w:tcW w:w="1220" w:type="dxa"/>
            <w:tcBorders>
              <w:top w:val="nil"/>
              <w:left w:val="nil"/>
              <w:bottom w:val="single" w:sz="4" w:space="0" w:color="auto"/>
              <w:right w:val="single" w:sz="4" w:space="0" w:color="auto"/>
            </w:tcBorders>
            <w:vAlign w:val="center"/>
            <w:hideMark/>
          </w:tcPr>
          <w:p w14:paraId="072752F4" w14:textId="77777777" w:rsidR="00013BE9" w:rsidRDefault="00013BE9" w:rsidP="00E01609">
            <w:pPr>
              <w:jc w:val="center"/>
              <w:rPr>
                <w:rFonts w:ascii="GHEA Grapalat" w:hAnsi="GHEA Grapalat" w:cs="Calibri"/>
              </w:rPr>
            </w:pPr>
            <w:r>
              <w:rPr>
                <w:rFonts w:ascii="GHEA Grapalat" w:hAnsi="GHEA Grapalat" w:cs="Calibri"/>
              </w:rPr>
              <w:t>45</w:t>
            </w:r>
          </w:p>
        </w:tc>
        <w:tc>
          <w:tcPr>
            <w:tcW w:w="1460" w:type="dxa"/>
            <w:tcBorders>
              <w:top w:val="nil"/>
              <w:left w:val="nil"/>
              <w:bottom w:val="single" w:sz="4" w:space="0" w:color="auto"/>
              <w:right w:val="single" w:sz="4" w:space="0" w:color="auto"/>
            </w:tcBorders>
            <w:vAlign w:val="bottom"/>
            <w:hideMark/>
          </w:tcPr>
          <w:p w14:paraId="0AA611A4"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6.89484</w:t>
            </w:r>
          </w:p>
        </w:tc>
        <w:tc>
          <w:tcPr>
            <w:tcW w:w="1583" w:type="dxa"/>
            <w:tcBorders>
              <w:top w:val="nil"/>
              <w:left w:val="nil"/>
              <w:bottom w:val="single" w:sz="4" w:space="0" w:color="auto"/>
              <w:right w:val="single" w:sz="4" w:space="0" w:color="auto"/>
            </w:tcBorders>
            <w:vAlign w:val="center"/>
            <w:hideMark/>
          </w:tcPr>
          <w:p w14:paraId="1FFF807F"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308.89</w:t>
            </w:r>
          </w:p>
        </w:tc>
      </w:tr>
      <w:tr w:rsidR="00013BE9" w14:paraId="7F4D526C" w14:textId="77777777" w:rsidTr="00E01609">
        <w:trPr>
          <w:trHeight w:val="630"/>
        </w:trPr>
        <w:tc>
          <w:tcPr>
            <w:tcW w:w="915" w:type="dxa"/>
            <w:tcBorders>
              <w:top w:val="nil"/>
              <w:left w:val="single" w:sz="4" w:space="0" w:color="auto"/>
              <w:bottom w:val="single" w:sz="4" w:space="0" w:color="auto"/>
              <w:right w:val="single" w:sz="4" w:space="0" w:color="auto"/>
            </w:tcBorders>
            <w:vAlign w:val="center"/>
            <w:hideMark/>
          </w:tcPr>
          <w:p w14:paraId="6C2FABB7"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2</w:t>
            </w:r>
          </w:p>
        </w:tc>
        <w:tc>
          <w:tcPr>
            <w:tcW w:w="3940" w:type="dxa"/>
            <w:tcBorders>
              <w:top w:val="nil"/>
              <w:left w:val="nil"/>
              <w:bottom w:val="single" w:sz="4" w:space="0" w:color="auto"/>
              <w:right w:val="single" w:sz="4" w:space="0" w:color="auto"/>
            </w:tcBorders>
            <w:vAlign w:val="center"/>
            <w:hideMark/>
          </w:tcPr>
          <w:p w14:paraId="7BDB7188" w14:textId="77777777" w:rsidR="00013BE9" w:rsidRDefault="00013BE9" w:rsidP="00E01609">
            <w:pPr>
              <w:rPr>
                <w:rFonts w:ascii="GHEA Grapalat" w:hAnsi="GHEA Grapalat" w:cs="Calibri"/>
              </w:rPr>
            </w:pPr>
            <w:r>
              <w:rPr>
                <w:rFonts w:ascii="GHEA Grapalat" w:hAnsi="GHEA Grapalat" w:cs="Calibri"/>
              </w:rPr>
              <w:t>Ծխնի - Петля</w:t>
            </w:r>
          </w:p>
        </w:tc>
        <w:tc>
          <w:tcPr>
            <w:tcW w:w="1185" w:type="dxa"/>
            <w:tcBorders>
              <w:top w:val="nil"/>
              <w:left w:val="nil"/>
              <w:bottom w:val="single" w:sz="4" w:space="0" w:color="auto"/>
              <w:right w:val="single" w:sz="4" w:space="0" w:color="auto"/>
            </w:tcBorders>
            <w:vAlign w:val="center"/>
            <w:hideMark/>
          </w:tcPr>
          <w:p w14:paraId="2C9F5788" w14:textId="77777777" w:rsidR="00013BE9" w:rsidRDefault="00013BE9" w:rsidP="00E01609">
            <w:pPr>
              <w:jc w:val="center"/>
              <w:rPr>
                <w:rFonts w:ascii="Calibri" w:hAnsi="Calibri" w:cs="Calibri"/>
              </w:rPr>
            </w:pPr>
            <w:r>
              <w:rPr>
                <w:rFonts w:ascii="Calibri" w:hAnsi="Calibri" w:cs="Calibri"/>
              </w:rPr>
              <w:t>հատ - штук</w:t>
            </w:r>
          </w:p>
        </w:tc>
        <w:tc>
          <w:tcPr>
            <w:tcW w:w="1220" w:type="dxa"/>
            <w:tcBorders>
              <w:top w:val="nil"/>
              <w:left w:val="nil"/>
              <w:bottom w:val="single" w:sz="4" w:space="0" w:color="auto"/>
              <w:right w:val="single" w:sz="4" w:space="0" w:color="auto"/>
            </w:tcBorders>
            <w:vAlign w:val="center"/>
            <w:hideMark/>
          </w:tcPr>
          <w:p w14:paraId="77EDD03F" w14:textId="77777777" w:rsidR="00013BE9" w:rsidRDefault="00013BE9" w:rsidP="00E01609">
            <w:pPr>
              <w:jc w:val="center"/>
              <w:rPr>
                <w:rFonts w:ascii="GHEA Grapalat" w:hAnsi="GHEA Grapalat" w:cs="Calibri"/>
              </w:rPr>
            </w:pPr>
            <w:r>
              <w:rPr>
                <w:rFonts w:ascii="GHEA Grapalat" w:hAnsi="GHEA Grapalat" w:cs="Calibri"/>
              </w:rPr>
              <w:t>12</w:t>
            </w:r>
          </w:p>
        </w:tc>
        <w:tc>
          <w:tcPr>
            <w:tcW w:w="1460" w:type="dxa"/>
            <w:tcBorders>
              <w:top w:val="nil"/>
              <w:left w:val="nil"/>
              <w:bottom w:val="single" w:sz="4" w:space="0" w:color="auto"/>
              <w:right w:val="single" w:sz="4" w:space="0" w:color="auto"/>
            </w:tcBorders>
            <w:vAlign w:val="bottom"/>
            <w:hideMark/>
          </w:tcPr>
          <w:p w14:paraId="795B0AE7"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0.80511</w:t>
            </w:r>
          </w:p>
        </w:tc>
        <w:tc>
          <w:tcPr>
            <w:tcW w:w="1583" w:type="dxa"/>
            <w:tcBorders>
              <w:top w:val="nil"/>
              <w:left w:val="nil"/>
              <w:bottom w:val="single" w:sz="4" w:space="0" w:color="auto"/>
              <w:right w:val="single" w:sz="4" w:space="0" w:color="auto"/>
            </w:tcBorders>
            <w:vAlign w:val="center"/>
            <w:hideMark/>
          </w:tcPr>
          <w:p w14:paraId="34BE303D"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9.66</w:t>
            </w:r>
          </w:p>
        </w:tc>
      </w:tr>
      <w:tr w:rsidR="00013BE9" w14:paraId="42956ECA" w14:textId="77777777" w:rsidTr="00E01609">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545FF743"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009DB344" w14:textId="77777777" w:rsidR="00013BE9" w:rsidRDefault="00013BE9" w:rsidP="00E01609">
            <w:pPr>
              <w:rPr>
                <w:rFonts w:ascii="Calibri" w:hAnsi="Calibri" w:cs="Calibri"/>
                <w:b/>
                <w:bCs/>
                <w:i/>
                <w:iCs/>
                <w:color w:val="000000"/>
              </w:rPr>
            </w:pPr>
            <w:r>
              <w:rPr>
                <w:rFonts w:ascii="Calibri" w:hAnsi="Calibri" w:cs="Calibri"/>
                <w:b/>
                <w:bCs/>
                <w:i/>
                <w:iCs/>
                <w:color w:val="000000"/>
              </w:rPr>
              <w:t>Ընդամենը / Итого</w:t>
            </w:r>
          </w:p>
        </w:tc>
        <w:tc>
          <w:tcPr>
            <w:tcW w:w="1185" w:type="dxa"/>
            <w:tcBorders>
              <w:top w:val="nil"/>
              <w:left w:val="nil"/>
              <w:bottom w:val="single" w:sz="4" w:space="0" w:color="auto"/>
              <w:right w:val="single" w:sz="4" w:space="0" w:color="auto"/>
            </w:tcBorders>
            <w:shd w:val="clear" w:color="000000" w:fill="D9D9D9"/>
            <w:vAlign w:val="center"/>
            <w:hideMark/>
          </w:tcPr>
          <w:p w14:paraId="3CF2D6B9" w14:textId="77777777" w:rsidR="00013BE9" w:rsidRDefault="00013BE9" w:rsidP="00E01609">
            <w:pPr>
              <w:jc w:val="center"/>
              <w:rPr>
                <w:rFonts w:ascii="Calibri" w:hAnsi="Calibri" w:cs="Calibri"/>
                <w:b/>
                <w:bCs/>
                <w:color w:val="000000"/>
              </w:rPr>
            </w:pPr>
            <w:r>
              <w:rPr>
                <w:rFonts w:ascii="Calibri" w:hAnsi="Calibri" w:cs="Calibri"/>
                <w:b/>
                <w:bCs/>
                <w:color w:val="000000"/>
              </w:rPr>
              <w:t>հազ. դր. - тыс. драм</w:t>
            </w:r>
          </w:p>
        </w:tc>
        <w:tc>
          <w:tcPr>
            <w:tcW w:w="1220" w:type="dxa"/>
            <w:tcBorders>
              <w:top w:val="nil"/>
              <w:left w:val="nil"/>
              <w:bottom w:val="single" w:sz="4" w:space="0" w:color="auto"/>
              <w:right w:val="single" w:sz="4" w:space="0" w:color="auto"/>
            </w:tcBorders>
            <w:shd w:val="clear" w:color="000000" w:fill="D9D9D9"/>
            <w:vAlign w:val="bottom"/>
            <w:hideMark/>
          </w:tcPr>
          <w:p w14:paraId="4B2458B1"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4C6B494E"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4AE8085B"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318.55</w:t>
            </w:r>
          </w:p>
        </w:tc>
      </w:tr>
      <w:tr w:rsidR="00013BE9" w:rsidRPr="00B47498" w14:paraId="6E0A6FA4" w14:textId="77777777" w:rsidTr="00E01609">
        <w:trPr>
          <w:trHeight w:val="690"/>
        </w:trPr>
        <w:tc>
          <w:tcPr>
            <w:tcW w:w="915" w:type="dxa"/>
            <w:tcBorders>
              <w:top w:val="nil"/>
              <w:left w:val="single" w:sz="4" w:space="0" w:color="auto"/>
              <w:bottom w:val="single" w:sz="4" w:space="0" w:color="auto"/>
              <w:right w:val="single" w:sz="4" w:space="0" w:color="auto"/>
            </w:tcBorders>
            <w:vAlign w:val="bottom"/>
            <w:hideMark/>
          </w:tcPr>
          <w:p w14:paraId="79C80C27" w14:textId="77777777" w:rsidR="00013BE9" w:rsidRDefault="00013BE9" w:rsidP="00E01609">
            <w:pPr>
              <w:rPr>
                <w:rFonts w:ascii="Calibri" w:hAnsi="Calibri" w:cs="Calibri"/>
                <w:color w:val="000000"/>
                <w:sz w:val="22"/>
                <w:szCs w:val="22"/>
              </w:rPr>
            </w:pPr>
            <w:r>
              <w:rPr>
                <w:rFonts w:ascii="Calibri" w:hAnsi="Calibri" w:cs="Calibri"/>
                <w:color w:val="000000"/>
                <w:sz w:val="22"/>
                <w:szCs w:val="22"/>
              </w:rPr>
              <w:t> </w:t>
            </w:r>
          </w:p>
        </w:tc>
        <w:tc>
          <w:tcPr>
            <w:tcW w:w="3940" w:type="dxa"/>
            <w:tcBorders>
              <w:top w:val="nil"/>
              <w:left w:val="nil"/>
              <w:bottom w:val="single" w:sz="4" w:space="0" w:color="auto"/>
              <w:right w:val="single" w:sz="4" w:space="0" w:color="auto"/>
            </w:tcBorders>
            <w:vAlign w:val="center"/>
            <w:hideMark/>
          </w:tcPr>
          <w:p w14:paraId="0A872D08" w14:textId="77777777" w:rsidR="00013BE9" w:rsidRPr="00B47498" w:rsidRDefault="00013BE9" w:rsidP="00E01609">
            <w:pPr>
              <w:jc w:val="center"/>
              <w:rPr>
                <w:rFonts w:ascii="GHEA Grapalat" w:hAnsi="GHEA Grapalat" w:cs="Calibri"/>
                <w:b/>
                <w:bCs/>
              </w:rPr>
            </w:pPr>
            <w:r>
              <w:rPr>
                <w:rFonts w:ascii="GHEA Grapalat" w:hAnsi="GHEA Grapalat" w:cs="Calibri"/>
                <w:b/>
                <w:bCs/>
              </w:rPr>
              <w:t>Ֆուտբոլի</w:t>
            </w:r>
            <w:r w:rsidRPr="00B47498">
              <w:rPr>
                <w:rFonts w:ascii="GHEA Grapalat" w:hAnsi="GHEA Grapalat" w:cs="Calibri"/>
                <w:b/>
                <w:bCs/>
              </w:rPr>
              <w:t xml:space="preserve"> </w:t>
            </w:r>
            <w:r>
              <w:rPr>
                <w:rFonts w:ascii="GHEA Grapalat" w:hAnsi="GHEA Grapalat" w:cs="Calibri"/>
                <w:b/>
                <w:bCs/>
              </w:rPr>
              <w:t>դարպասների</w:t>
            </w:r>
            <w:r w:rsidRPr="00B47498">
              <w:rPr>
                <w:rFonts w:ascii="GHEA Grapalat" w:hAnsi="GHEA Grapalat" w:cs="Calibri"/>
                <w:b/>
                <w:bCs/>
              </w:rPr>
              <w:t xml:space="preserve"> </w:t>
            </w:r>
            <w:r>
              <w:rPr>
                <w:rFonts w:ascii="GHEA Grapalat" w:hAnsi="GHEA Grapalat" w:cs="Calibri"/>
                <w:b/>
                <w:bCs/>
              </w:rPr>
              <w:t>տեղադրում</w:t>
            </w:r>
            <w:r w:rsidRPr="00B47498">
              <w:rPr>
                <w:rFonts w:ascii="GHEA Grapalat" w:hAnsi="GHEA Grapalat" w:cs="Calibri"/>
                <w:b/>
                <w:bCs/>
              </w:rPr>
              <w:t xml:space="preserve"> / Установка футбольных ворот</w:t>
            </w:r>
          </w:p>
        </w:tc>
        <w:tc>
          <w:tcPr>
            <w:tcW w:w="1185" w:type="dxa"/>
            <w:tcBorders>
              <w:top w:val="nil"/>
              <w:left w:val="nil"/>
              <w:bottom w:val="single" w:sz="4" w:space="0" w:color="auto"/>
              <w:right w:val="single" w:sz="4" w:space="0" w:color="auto"/>
            </w:tcBorders>
            <w:vAlign w:val="center"/>
            <w:hideMark/>
          </w:tcPr>
          <w:p w14:paraId="7ED73EEE" w14:textId="77777777" w:rsidR="00013BE9" w:rsidRPr="00B47498" w:rsidRDefault="00013BE9" w:rsidP="00E01609">
            <w:pPr>
              <w:jc w:val="center"/>
              <w:rPr>
                <w:rFonts w:ascii="GHEA Grapalat" w:hAnsi="GHEA Grapalat" w:cs="Calibri"/>
              </w:rPr>
            </w:pPr>
            <w:r>
              <w:rPr>
                <w:rFonts w:ascii="Calibri" w:hAnsi="Calibri" w:cs="Calibri"/>
              </w:rPr>
              <w:t> </w:t>
            </w:r>
          </w:p>
        </w:tc>
        <w:tc>
          <w:tcPr>
            <w:tcW w:w="1220" w:type="dxa"/>
            <w:tcBorders>
              <w:top w:val="nil"/>
              <w:left w:val="nil"/>
              <w:bottom w:val="single" w:sz="4" w:space="0" w:color="auto"/>
              <w:right w:val="single" w:sz="4" w:space="0" w:color="auto"/>
            </w:tcBorders>
            <w:vAlign w:val="center"/>
            <w:hideMark/>
          </w:tcPr>
          <w:p w14:paraId="2296250D" w14:textId="77777777" w:rsidR="00013BE9" w:rsidRPr="00B47498" w:rsidRDefault="00013BE9" w:rsidP="00E01609">
            <w:pPr>
              <w:jc w:val="center"/>
              <w:rPr>
                <w:rFonts w:ascii="GHEA Grapalat" w:hAnsi="GHEA Grapalat" w:cs="Calibri"/>
              </w:rPr>
            </w:pPr>
            <w:r>
              <w:rPr>
                <w:rFonts w:ascii="Calibri" w:hAnsi="Calibri" w:cs="Calibri"/>
              </w:rPr>
              <w:t> </w:t>
            </w:r>
          </w:p>
        </w:tc>
        <w:tc>
          <w:tcPr>
            <w:tcW w:w="1460" w:type="dxa"/>
            <w:tcBorders>
              <w:top w:val="nil"/>
              <w:left w:val="nil"/>
              <w:bottom w:val="single" w:sz="4" w:space="0" w:color="auto"/>
              <w:right w:val="single" w:sz="4" w:space="0" w:color="auto"/>
            </w:tcBorders>
            <w:vAlign w:val="bottom"/>
            <w:hideMark/>
          </w:tcPr>
          <w:p w14:paraId="75182F79" w14:textId="77777777" w:rsidR="00013BE9" w:rsidRPr="00B47498" w:rsidRDefault="00013BE9" w:rsidP="00E01609">
            <w:pPr>
              <w:jc w:val="center"/>
              <w:rPr>
                <w:rFonts w:ascii="Calibri" w:hAnsi="Calibri" w:cs="Calibri"/>
                <w:color w:val="000000"/>
                <w:sz w:val="22"/>
                <w:szCs w:val="22"/>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3BE2274C" w14:textId="77777777" w:rsidR="00013BE9" w:rsidRPr="00B47498" w:rsidRDefault="00013BE9" w:rsidP="00E01609">
            <w:pPr>
              <w:jc w:val="center"/>
              <w:rPr>
                <w:rFonts w:ascii="Arial Armenian" w:hAnsi="Arial Armenian" w:cs="Calibri"/>
                <w:sz w:val="20"/>
                <w:szCs w:val="20"/>
              </w:rPr>
            </w:pPr>
            <w:r>
              <w:rPr>
                <w:rFonts w:ascii="Arial Armenian" w:hAnsi="Arial Armenian" w:cs="Calibri"/>
                <w:sz w:val="20"/>
                <w:szCs w:val="20"/>
              </w:rPr>
              <w:t> </w:t>
            </w:r>
          </w:p>
        </w:tc>
      </w:tr>
      <w:tr w:rsidR="00013BE9" w14:paraId="78CC3AAC" w14:textId="77777777" w:rsidTr="00E01609">
        <w:trPr>
          <w:trHeight w:val="1482"/>
        </w:trPr>
        <w:tc>
          <w:tcPr>
            <w:tcW w:w="915" w:type="dxa"/>
            <w:tcBorders>
              <w:top w:val="nil"/>
              <w:left w:val="single" w:sz="4" w:space="0" w:color="auto"/>
              <w:bottom w:val="single" w:sz="4" w:space="0" w:color="auto"/>
              <w:right w:val="single" w:sz="4" w:space="0" w:color="auto"/>
            </w:tcBorders>
            <w:vAlign w:val="center"/>
            <w:hideMark/>
          </w:tcPr>
          <w:p w14:paraId="2169C909"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72522BD1" w14:textId="77777777" w:rsidR="00013BE9" w:rsidRDefault="00013BE9" w:rsidP="00E01609">
            <w:pPr>
              <w:rPr>
                <w:rFonts w:ascii="GHEA Grapalat" w:hAnsi="GHEA Grapalat" w:cs="Calibri"/>
              </w:rPr>
            </w:pPr>
            <w:r>
              <w:rPr>
                <w:rFonts w:ascii="GHEA Grapalat" w:hAnsi="GHEA Grapalat" w:cs="Calibri"/>
              </w:rPr>
              <w:t xml:space="preserve">Մետաղական ֆուտբոլի դարպասների ձեռքբերում (ըստ նախագծի) և տեղադրում / Приобретение и установка металлических футбольных ворот </w:t>
            </w:r>
            <w:r>
              <w:rPr>
                <w:rFonts w:ascii="GHEA Grapalat" w:hAnsi="GHEA Grapalat" w:cs="Calibri"/>
              </w:rPr>
              <w:lastRenderedPageBreak/>
              <w:t>(согласно проекту)</w:t>
            </w:r>
          </w:p>
        </w:tc>
        <w:tc>
          <w:tcPr>
            <w:tcW w:w="1185" w:type="dxa"/>
            <w:tcBorders>
              <w:top w:val="nil"/>
              <w:left w:val="nil"/>
              <w:bottom w:val="single" w:sz="4" w:space="0" w:color="auto"/>
              <w:right w:val="single" w:sz="4" w:space="0" w:color="auto"/>
            </w:tcBorders>
            <w:vAlign w:val="center"/>
            <w:hideMark/>
          </w:tcPr>
          <w:p w14:paraId="5567F10D" w14:textId="77777777" w:rsidR="00013BE9" w:rsidRDefault="00013BE9" w:rsidP="00E01609">
            <w:pPr>
              <w:jc w:val="center"/>
              <w:rPr>
                <w:rFonts w:ascii="Calibri" w:hAnsi="Calibri" w:cs="Calibri"/>
              </w:rPr>
            </w:pPr>
            <w:r>
              <w:rPr>
                <w:rFonts w:ascii="Calibri" w:hAnsi="Calibri" w:cs="Calibri"/>
              </w:rPr>
              <w:lastRenderedPageBreak/>
              <w:t>հատ - штук</w:t>
            </w:r>
          </w:p>
        </w:tc>
        <w:tc>
          <w:tcPr>
            <w:tcW w:w="1220" w:type="dxa"/>
            <w:tcBorders>
              <w:top w:val="nil"/>
              <w:left w:val="nil"/>
              <w:bottom w:val="single" w:sz="4" w:space="0" w:color="auto"/>
              <w:right w:val="single" w:sz="4" w:space="0" w:color="auto"/>
            </w:tcBorders>
            <w:vAlign w:val="center"/>
            <w:hideMark/>
          </w:tcPr>
          <w:p w14:paraId="0F9770F1" w14:textId="77777777" w:rsidR="00013BE9" w:rsidRDefault="00013BE9" w:rsidP="00E01609">
            <w:pPr>
              <w:jc w:val="center"/>
              <w:rPr>
                <w:rFonts w:ascii="GHEA Grapalat" w:hAnsi="GHEA Grapalat" w:cs="Calibri"/>
              </w:rPr>
            </w:pPr>
            <w:r>
              <w:rPr>
                <w:rFonts w:ascii="GHEA Grapalat" w:hAnsi="GHEA Grapalat" w:cs="Calibri"/>
              </w:rPr>
              <w:t>2.0</w:t>
            </w:r>
          </w:p>
        </w:tc>
        <w:tc>
          <w:tcPr>
            <w:tcW w:w="1460" w:type="dxa"/>
            <w:tcBorders>
              <w:top w:val="nil"/>
              <w:left w:val="nil"/>
              <w:bottom w:val="single" w:sz="4" w:space="0" w:color="auto"/>
              <w:right w:val="single" w:sz="4" w:space="0" w:color="auto"/>
            </w:tcBorders>
            <w:vAlign w:val="bottom"/>
            <w:hideMark/>
          </w:tcPr>
          <w:p w14:paraId="3FD492A3"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860.28850</w:t>
            </w:r>
          </w:p>
        </w:tc>
        <w:tc>
          <w:tcPr>
            <w:tcW w:w="1583" w:type="dxa"/>
            <w:tcBorders>
              <w:top w:val="nil"/>
              <w:left w:val="nil"/>
              <w:bottom w:val="single" w:sz="4" w:space="0" w:color="auto"/>
              <w:right w:val="single" w:sz="4" w:space="0" w:color="auto"/>
            </w:tcBorders>
            <w:vAlign w:val="center"/>
            <w:hideMark/>
          </w:tcPr>
          <w:p w14:paraId="590A3CD2"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1720.58</w:t>
            </w:r>
          </w:p>
        </w:tc>
      </w:tr>
      <w:tr w:rsidR="00013BE9" w14:paraId="067BDD9E" w14:textId="77777777" w:rsidTr="00E01609">
        <w:trPr>
          <w:trHeight w:val="1152"/>
        </w:trPr>
        <w:tc>
          <w:tcPr>
            <w:tcW w:w="915" w:type="dxa"/>
            <w:tcBorders>
              <w:top w:val="nil"/>
              <w:left w:val="single" w:sz="4" w:space="0" w:color="auto"/>
              <w:bottom w:val="single" w:sz="4" w:space="0" w:color="auto"/>
              <w:right w:val="single" w:sz="4" w:space="0" w:color="auto"/>
            </w:tcBorders>
            <w:vAlign w:val="center"/>
            <w:hideMark/>
          </w:tcPr>
          <w:p w14:paraId="4DF3D863"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2</w:t>
            </w:r>
          </w:p>
        </w:tc>
        <w:tc>
          <w:tcPr>
            <w:tcW w:w="3940" w:type="dxa"/>
            <w:tcBorders>
              <w:top w:val="nil"/>
              <w:left w:val="nil"/>
              <w:bottom w:val="single" w:sz="4" w:space="0" w:color="auto"/>
              <w:right w:val="single" w:sz="4" w:space="0" w:color="auto"/>
            </w:tcBorders>
            <w:vAlign w:val="center"/>
            <w:hideMark/>
          </w:tcPr>
          <w:p w14:paraId="1EC12A34" w14:textId="77777777" w:rsidR="00013BE9" w:rsidRDefault="00013BE9" w:rsidP="00E01609">
            <w:pPr>
              <w:rPr>
                <w:rFonts w:ascii="GHEA Grapalat" w:hAnsi="GHEA Grapalat" w:cs="Calibri"/>
              </w:rPr>
            </w:pPr>
            <w:r>
              <w:rPr>
                <w:rFonts w:ascii="GHEA Grapalat" w:hAnsi="GHEA Grapalat" w:cs="Calibri"/>
              </w:rPr>
              <w:t xml:space="preserve">Պահպանված մետաղական հինասյուների ներկում, </w:t>
            </w:r>
            <w:r>
              <w:rPr>
                <w:rFonts w:ascii="Cambria Math" w:hAnsi="Cambria Math" w:cs="Cambria Math"/>
              </w:rPr>
              <w:t>⌀</w:t>
            </w:r>
            <w:r>
              <w:rPr>
                <w:rFonts w:ascii="GHEA Grapalat" w:hAnsi="GHEA Grapalat" w:cs="Calibri"/>
              </w:rPr>
              <w:t>60</w:t>
            </w:r>
            <w:r>
              <w:rPr>
                <w:rFonts w:ascii="GHEA Grapalat" w:hAnsi="GHEA Grapalat" w:cs="GHEA Grapalat"/>
              </w:rPr>
              <w:t>մմ</w:t>
            </w:r>
            <w:r>
              <w:rPr>
                <w:rFonts w:ascii="GHEA Grapalat" w:hAnsi="GHEA Grapalat" w:cs="Calibri"/>
              </w:rPr>
              <w:t xml:space="preserve"> / </w:t>
            </w:r>
            <w:r>
              <w:rPr>
                <w:rFonts w:ascii="GHEA Grapalat" w:hAnsi="GHEA Grapalat" w:cs="GHEA Grapalat"/>
              </w:rPr>
              <w:t>Окраска</w:t>
            </w:r>
            <w:r>
              <w:rPr>
                <w:rFonts w:ascii="GHEA Grapalat" w:hAnsi="GHEA Grapalat" w:cs="Calibri"/>
              </w:rPr>
              <w:t xml:space="preserve"> </w:t>
            </w:r>
            <w:r>
              <w:rPr>
                <w:rFonts w:ascii="GHEA Grapalat" w:hAnsi="GHEA Grapalat" w:cs="GHEA Grapalat"/>
              </w:rPr>
              <w:t>сохранившихся</w:t>
            </w:r>
            <w:r>
              <w:rPr>
                <w:rFonts w:ascii="GHEA Grapalat" w:hAnsi="GHEA Grapalat" w:cs="Calibri"/>
              </w:rPr>
              <w:t xml:space="preserve"> </w:t>
            </w:r>
            <w:r>
              <w:rPr>
                <w:rFonts w:ascii="GHEA Grapalat" w:hAnsi="GHEA Grapalat" w:cs="GHEA Grapalat"/>
              </w:rPr>
              <w:t>металлических</w:t>
            </w:r>
            <w:r>
              <w:rPr>
                <w:rFonts w:ascii="GHEA Grapalat" w:hAnsi="GHEA Grapalat" w:cs="Calibri"/>
              </w:rPr>
              <w:t xml:space="preserve"> опорных столбов </w:t>
            </w:r>
            <w:r>
              <w:rPr>
                <w:rFonts w:ascii="Cambria Math" w:hAnsi="Cambria Math" w:cs="Cambria Math"/>
              </w:rPr>
              <w:t>⌀</w:t>
            </w:r>
            <w:r>
              <w:rPr>
                <w:rFonts w:ascii="GHEA Grapalat" w:hAnsi="GHEA Grapalat" w:cs="Calibri"/>
              </w:rPr>
              <w:t xml:space="preserve">60 </w:t>
            </w:r>
            <w:r>
              <w:rPr>
                <w:rFonts w:ascii="GHEA Grapalat" w:hAnsi="GHEA Grapalat" w:cs="GHEA Grapalat"/>
              </w:rPr>
              <w:t>м</w:t>
            </w:r>
            <w:r>
              <w:rPr>
                <w:rFonts w:ascii="GHEA Grapalat" w:hAnsi="GHEA Grapalat" w:cs="Calibri"/>
              </w:rPr>
              <w:t>м</w:t>
            </w:r>
          </w:p>
        </w:tc>
        <w:tc>
          <w:tcPr>
            <w:tcW w:w="1185" w:type="dxa"/>
            <w:tcBorders>
              <w:top w:val="nil"/>
              <w:left w:val="nil"/>
              <w:bottom w:val="single" w:sz="4" w:space="0" w:color="auto"/>
              <w:right w:val="single" w:sz="4" w:space="0" w:color="auto"/>
            </w:tcBorders>
            <w:vAlign w:val="center"/>
            <w:hideMark/>
          </w:tcPr>
          <w:p w14:paraId="737CD75E"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175F201F" w14:textId="77777777" w:rsidR="00013BE9" w:rsidRDefault="00013BE9" w:rsidP="00E01609">
            <w:pPr>
              <w:jc w:val="center"/>
              <w:rPr>
                <w:rFonts w:ascii="GHEA Grapalat" w:hAnsi="GHEA Grapalat" w:cs="Calibri"/>
              </w:rPr>
            </w:pPr>
            <w:r>
              <w:rPr>
                <w:rFonts w:ascii="GHEA Grapalat" w:hAnsi="GHEA Grapalat" w:cs="Calibri"/>
              </w:rPr>
              <w:t>82.0</w:t>
            </w:r>
          </w:p>
        </w:tc>
        <w:tc>
          <w:tcPr>
            <w:tcW w:w="1460" w:type="dxa"/>
            <w:tcBorders>
              <w:top w:val="nil"/>
              <w:left w:val="nil"/>
              <w:bottom w:val="single" w:sz="4" w:space="0" w:color="auto"/>
              <w:right w:val="single" w:sz="4" w:space="0" w:color="auto"/>
            </w:tcBorders>
            <w:vAlign w:val="bottom"/>
            <w:hideMark/>
          </w:tcPr>
          <w:p w14:paraId="375FF930"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1.08239</w:t>
            </w:r>
          </w:p>
        </w:tc>
        <w:tc>
          <w:tcPr>
            <w:tcW w:w="1583" w:type="dxa"/>
            <w:tcBorders>
              <w:top w:val="nil"/>
              <w:left w:val="nil"/>
              <w:bottom w:val="single" w:sz="4" w:space="0" w:color="auto"/>
              <w:right w:val="single" w:sz="4" w:space="0" w:color="auto"/>
            </w:tcBorders>
            <w:vAlign w:val="center"/>
            <w:hideMark/>
          </w:tcPr>
          <w:p w14:paraId="77E77B8E"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88.76</w:t>
            </w:r>
          </w:p>
        </w:tc>
      </w:tr>
      <w:tr w:rsidR="00013BE9" w14:paraId="58C58C1E" w14:textId="77777777" w:rsidTr="00E01609">
        <w:trPr>
          <w:trHeight w:val="799"/>
        </w:trPr>
        <w:tc>
          <w:tcPr>
            <w:tcW w:w="915" w:type="dxa"/>
            <w:tcBorders>
              <w:top w:val="nil"/>
              <w:left w:val="single" w:sz="4" w:space="0" w:color="auto"/>
              <w:bottom w:val="single" w:sz="4" w:space="0" w:color="auto"/>
              <w:right w:val="single" w:sz="4" w:space="0" w:color="auto"/>
            </w:tcBorders>
            <w:vAlign w:val="center"/>
            <w:hideMark/>
          </w:tcPr>
          <w:p w14:paraId="58F1A095"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3</w:t>
            </w:r>
          </w:p>
        </w:tc>
        <w:tc>
          <w:tcPr>
            <w:tcW w:w="3940" w:type="dxa"/>
            <w:tcBorders>
              <w:top w:val="nil"/>
              <w:left w:val="nil"/>
              <w:bottom w:val="single" w:sz="4" w:space="0" w:color="auto"/>
              <w:right w:val="single" w:sz="4" w:space="0" w:color="auto"/>
            </w:tcBorders>
            <w:vAlign w:val="center"/>
            <w:hideMark/>
          </w:tcPr>
          <w:p w14:paraId="48AA5815" w14:textId="77777777" w:rsidR="00013BE9" w:rsidRDefault="00013BE9" w:rsidP="00E01609">
            <w:pPr>
              <w:rPr>
                <w:rFonts w:ascii="GHEA Grapalat" w:hAnsi="GHEA Grapalat" w:cs="Calibri"/>
              </w:rPr>
            </w:pPr>
            <w:r>
              <w:rPr>
                <w:rFonts w:ascii="GHEA Grapalat" w:hAnsi="GHEA Grapalat" w:cs="Calibri"/>
              </w:rPr>
              <w:t>Հիմքերի ներկում ակրիլային ներկով / Окраска фундаментов акриловой краской</w:t>
            </w:r>
          </w:p>
        </w:tc>
        <w:tc>
          <w:tcPr>
            <w:tcW w:w="1185" w:type="dxa"/>
            <w:tcBorders>
              <w:top w:val="nil"/>
              <w:left w:val="nil"/>
              <w:bottom w:val="single" w:sz="4" w:space="0" w:color="auto"/>
              <w:right w:val="single" w:sz="4" w:space="0" w:color="auto"/>
            </w:tcBorders>
            <w:vAlign w:val="center"/>
            <w:hideMark/>
          </w:tcPr>
          <w:p w14:paraId="4A02034E"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4A45B3D5" w14:textId="77777777" w:rsidR="00013BE9" w:rsidRDefault="00013BE9" w:rsidP="00E01609">
            <w:pPr>
              <w:jc w:val="center"/>
              <w:rPr>
                <w:rFonts w:ascii="GHEA Grapalat" w:hAnsi="GHEA Grapalat" w:cs="Calibri"/>
              </w:rPr>
            </w:pPr>
            <w:r>
              <w:rPr>
                <w:rFonts w:ascii="GHEA Grapalat" w:hAnsi="GHEA Grapalat" w:cs="Calibri"/>
              </w:rPr>
              <w:t>136.0</w:t>
            </w:r>
          </w:p>
        </w:tc>
        <w:tc>
          <w:tcPr>
            <w:tcW w:w="1460" w:type="dxa"/>
            <w:tcBorders>
              <w:top w:val="nil"/>
              <w:left w:val="nil"/>
              <w:bottom w:val="single" w:sz="4" w:space="0" w:color="auto"/>
              <w:right w:val="single" w:sz="4" w:space="0" w:color="auto"/>
            </w:tcBorders>
            <w:vAlign w:val="bottom"/>
            <w:hideMark/>
          </w:tcPr>
          <w:p w14:paraId="6F10CCD1"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1.15867</w:t>
            </w:r>
          </w:p>
        </w:tc>
        <w:tc>
          <w:tcPr>
            <w:tcW w:w="1583" w:type="dxa"/>
            <w:tcBorders>
              <w:top w:val="nil"/>
              <w:left w:val="nil"/>
              <w:bottom w:val="single" w:sz="4" w:space="0" w:color="auto"/>
              <w:right w:val="single" w:sz="4" w:space="0" w:color="auto"/>
            </w:tcBorders>
            <w:vAlign w:val="center"/>
            <w:hideMark/>
          </w:tcPr>
          <w:p w14:paraId="728E50FA"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157.58</w:t>
            </w:r>
          </w:p>
        </w:tc>
      </w:tr>
      <w:tr w:rsidR="00013BE9" w14:paraId="7B0DC9D2" w14:textId="77777777" w:rsidTr="00E01609">
        <w:trPr>
          <w:trHeight w:val="1572"/>
        </w:trPr>
        <w:tc>
          <w:tcPr>
            <w:tcW w:w="915" w:type="dxa"/>
            <w:tcBorders>
              <w:top w:val="nil"/>
              <w:left w:val="single" w:sz="4" w:space="0" w:color="auto"/>
              <w:bottom w:val="single" w:sz="4" w:space="0" w:color="auto"/>
              <w:right w:val="single" w:sz="4" w:space="0" w:color="auto"/>
            </w:tcBorders>
            <w:vAlign w:val="center"/>
            <w:hideMark/>
          </w:tcPr>
          <w:p w14:paraId="2D9D3A22"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4</w:t>
            </w:r>
          </w:p>
        </w:tc>
        <w:tc>
          <w:tcPr>
            <w:tcW w:w="3940" w:type="dxa"/>
            <w:tcBorders>
              <w:top w:val="nil"/>
              <w:left w:val="nil"/>
              <w:bottom w:val="single" w:sz="4" w:space="0" w:color="auto"/>
              <w:right w:val="single" w:sz="4" w:space="0" w:color="auto"/>
            </w:tcBorders>
            <w:vAlign w:val="center"/>
            <w:hideMark/>
          </w:tcPr>
          <w:p w14:paraId="03CBFF06" w14:textId="77777777" w:rsidR="00013BE9" w:rsidRDefault="00013BE9" w:rsidP="00E01609">
            <w:pPr>
              <w:rPr>
                <w:rFonts w:ascii="GHEA Grapalat" w:hAnsi="GHEA Grapalat" w:cs="Calibri"/>
              </w:rPr>
            </w:pPr>
            <w:r>
              <w:rPr>
                <w:rFonts w:ascii="GHEA Grapalat" w:hAnsi="GHEA Grapalat" w:cs="Calibri"/>
              </w:rPr>
              <w:t>Հիմքերի սվաղ, ց/ա շաղախով 10 մմ միջին հաստությամբ / Штукатурка фундаментов цементно-песчаным раствором средней толщиной 10 мм</w:t>
            </w:r>
          </w:p>
        </w:tc>
        <w:tc>
          <w:tcPr>
            <w:tcW w:w="1185" w:type="dxa"/>
            <w:tcBorders>
              <w:top w:val="nil"/>
              <w:left w:val="nil"/>
              <w:bottom w:val="single" w:sz="4" w:space="0" w:color="auto"/>
              <w:right w:val="single" w:sz="4" w:space="0" w:color="auto"/>
            </w:tcBorders>
            <w:vAlign w:val="center"/>
            <w:hideMark/>
          </w:tcPr>
          <w:p w14:paraId="44034665" w14:textId="77777777" w:rsidR="00013BE9" w:rsidRDefault="00013BE9" w:rsidP="00E01609">
            <w:pPr>
              <w:jc w:val="center"/>
              <w:rPr>
                <w:rFonts w:ascii="Calibri" w:hAnsi="Calibri" w:cs="Calibri"/>
              </w:rPr>
            </w:pPr>
            <w:r>
              <w:rPr>
                <w:rFonts w:ascii="Calibri" w:hAnsi="Calibri" w:cs="Calibri"/>
              </w:rPr>
              <w:t xml:space="preserve">քմ - квм </w:t>
            </w:r>
          </w:p>
        </w:tc>
        <w:tc>
          <w:tcPr>
            <w:tcW w:w="1220" w:type="dxa"/>
            <w:tcBorders>
              <w:top w:val="nil"/>
              <w:left w:val="nil"/>
              <w:bottom w:val="single" w:sz="4" w:space="0" w:color="auto"/>
              <w:right w:val="single" w:sz="4" w:space="0" w:color="auto"/>
            </w:tcBorders>
            <w:vAlign w:val="center"/>
            <w:hideMark/>
          </w:tcPr>
          <w:p w14:paraId="4CB079E4" w14:textId="77777777" w:rsidR="00013BE9" w:rsidRDefault="00013BE9" w:rsidP="00E01609">
            <w:pPr>
              <w:jc w:val="center"/>
              <w:rPr>
                <w:rFonts w:ascii="GHEA Grapalat" w:hAnsi="GHEA Grapalat" w:cs="Calibri"/>
              </w:rPr>
            </w:pPr>
            <w:r>
              <w:rPr>
                <w:rFonts w:ascii="GHEA Grapalat" w:hAnsi="GHEA Grapalat" w:cs="Calibri"/>
              </w:rPr>
              <w:t>136.0</w:t>
            </w:r>
          </w:p>
        </w:tc>
        <w:tc>
          <w:tcPr>
            <w:tcW w:w="1460" w:type="dxa"/>
            <w:tcBorders>
              <w:top w:val="nil"/>
              <w:left w:val="nil"/>
              <w:bottom w:val="single" w:sz="4" w:space="0" w:color="auto"/>
              <w:right w:val="single" w:sz="4" w:space="0" w:color="auto"/>
            </w:tcBorders>
            <w:vAlign w:val="bottom"/>
            <w:hideMark/>
          </w:tcPr>
          <w:p w14:paraId="2940FA91"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3.86959</w:t>
            </w:r>
          </w:p>
        </w:tc>
        <w:tc>
          <w:tcPr>
            <w:tcW w:w="1583" w:type="dxa"/>
            <w:tcBorders>
              <w:top w:val="nil"/>
              <w:left w:val="nil"/>
              <w:bottom w:val="single" w:sz="4" w:space="0" w:color="auto"/>
              <w:right w:val="single" w:sz="4" w:space="0" w:color="auto"/>
            </w:tcBorders>
            <w:vAlign w:val="center"/>
            <w:hideMark/>
          </w:tcPr>
          <w:p w14:paraId="3CD9653E"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526.26</w:t>
            </w:r>
          </w:p>
        </w:tc>
      </w:tr>
      <w:tr w:rsidR="00013BE9" w14:paraId="22FC5AE1" w14:textId="77777777" w:rsidTr="00E01609">
        <w:trPr>
          <w:trHeight w:val="1500"/>
        </w:trPr>
        <w:tc>
          <w:tcPr>
            <w:tcW w:w="915" w:type="dxa"/>
            <w:tcBorders>
              <w:top w:val="nil"/>
              <w:left w:val="single" w:sz="4" w:space="0" w:color="auto"/>
              <w:bottom w:val="single" w:sz="4" w:space="0" w:color="auto"/>
              <w:right w:val="single" w:sz="4" w:space="0" w:color="auto"/>
            </w:tcBorders>
            <w:vAlign w:val="center"/>
            <w:hideMark/>
          </w:tcPr>
          <w:p w14:paraId="5B04765F"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5</w:t>
            </w:r>
          </w:p>
        </w:tc>
        <w:tc>
          <w:tcPr>
            <w:tcW w:w="3940" w:type="dxa"/>
            <w:tcBorders>
              <w:top w:val="nil"/>
              <w:left w:val="nil"/>
              <w:bottom w:val="single" w:sz="4" w:space="0" w:color="auto"/>
              <w:right w:val="single" w:sz="4" w:space="0" w:color="auto"/>
            </w:tcBorders>
            <w:vAlign w:val="center"/>
            <w:hideMark/>
          </w:tcPr>
          <w:p w14:paraId="553E08BB" w14:textId="77777777" w:rsidR="00013BE9" w:rsidRDefault="00013BE9" w:rsidP="00E01609">
            <w:pPr>
              <w:rPr>
                <w:rFonts w:ascii="GHEA Grapalat" w:hAnsi="GHEA Grapalat" w:cs="Calibri"/>
              </w:rPr>
            </w:pPr>
            <w:r>
              <w:rPr>
                <w:rFonts w:ascii="GHEA Grapalat" w:hAnsi="GHEA Grapalat" w:cs="Calibri"/>
              </w:rPr>
              <w:t>40x40x2մմ չափերով, 800 մմ երկարությամբ մետաղական ներդի դետալների եռակցում / Приварка металлических вставных деталей размером 40x40x2 мм и длиной 800 мм</w:t>
            </w:r>
          </w:p>
        </w:tc>
        <w:tc>
          <w:tcPr>
            <w:tcW w:w="1185" w:type="dxa"/>
            <w:tcBorders>
              <w:top w:val="nil"/>
              <w:left w:val="nil"/>
              <w:bottom w:val="single" w:sz="4" w:space="0" w:color="auto"/>
              <w:right w:val="single" w:sz="4" w:space="0" w:color="auto"/>
            </w:tcBorders>
            <w:vAlign w:val="center"/>
            <w:hideMark/>
          </w:tcPr>
          <w:p w14:paraId="47E1CF31" w14:textId="77777777" w:rsidR="00013BE9" w:rsidRDefault="00013BE9" w:rsidP="00E01609">
            <w:pPr>
              <w:jc w:val="center"/>
              <w:rPr>
                <w:rFonts w:ascii="GHEA Grapalat" w:hAnsi="GHEA Grapalat" w:cs="Calibri"/>
              </w:rPr>
            </w:pPr>
            <w:r>
              <w:rPr>
                <w:rFonts w:ascii="GHEA Grapalat" w:hAnsi="GHEA Grapalat" w:cs="Calibri"/>
              </w:rPr>
              <w:t>կետ - точка</w:t>
            </w:r>
          </w:p>
        </w:tc>
        <w:tc>
          <w:tcPr>
            <w:tcW w:w="1220" w:type="dxa"/>
            <w:tcBorders>
              <w:top w:val="nil"/>
              <w:left w:val="nil"/>
              <w:bottom w:val="single" w:sz="4" w:space="0" w:color="auto"/>
              <w:right w:val="single" w:sz="4" w:space="0" w:color="auto"/>
            </w:tcBorders>
            <w:vAlign w:val="center"/>
            <w:hideMark/>
          </w:tcPr>
          <w:p w14:paraId="3CD65BCC" w14:textId="77777777" w:rsidR="00013BE9" w:rsidRDefault="00013BE9" w:rsidP="00E01609">
            <w:pPr>
              <w:jc w:val="center"/>
              <w:rPr>
                <w:rFonts w:ascii="GHEA Grapalat" w:hAnsi="GHEA Grapalat" w:cs="Calibri"/>
              </w:rPr>
            </w:pPr>
            <w:r>
              <w:rPr>
                <w:rFonts w:ascii="GHEA Grapalat" w:hAnsi="GHEA Grapalat" w:cs="Calibri"/>
              </w:rPr>
              <w:t>10.0</w:t>
            </w:r>
          </w:p>
        </w:tc>
        <w:tc>
          <w:tcPr>
            <w:tcW w:w="1460" w:type="dxa"/>
            <w:tcBorders>
              <w:top w:val="nil"/>
              <w:left w:val="nil"/>
              <w:bottom w:val="single" w:sz="4" w:space="0" w:color="auto"/>
              <w:right w:val="single" w:sz="4" w:space="0" w:color="auto"/>
            </w:tcBorders>
            <w:vAlign w:val="bottom"/>
            <w:hideMark/>
          </w:tcPr>
          <w:p w14:paraId="068C8884"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2.74791</w:t>
            </w:r>
          </w:p>
        </w:tc>
        <w:tc>
          <w:tcPr>
            <w:tcW w:w="1583" w:type="dxa"/>
            <w:tcBorders>
              <w:top w:val="nil"/>
              <w:left w:val="nil"/>
              <w:bottom w:val="single" w:sz="4" w:space="0" w:color="auto"/>
              <w:right w:val="single" w:sz="4" w:space="0" w:color="auto"/>
            </w:tcBorders>
            <w:vAlign w:val="center"/>
            <w:hideMark/>
          </w:tcPr>
          <w:p w14:paraId="585DD68A"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27.48</w:t>
            </w:r>
          </w:p>
        </w:tc>
      </w:tr>
      <w:tr w:rsidR="00013BE9" w14:paraId="3DD21740" w14:textId="77777777" w:rsidTr="00E01609">
        <w:trPr>
          <w:trHeight w:val="1860"/>
        </w:trPr>
        <w:tc>
          <w:tcPr>
            <w:tcW w:w="915" w:type="dxa"/>
            <w:tcBorders>
              <w:top w:val="nil"/>
              <w:left w:val="single" w:sz="4" w:space="0" w:color="auto"/>
              <w:bottom w:val="single" w:sz="4" w:space="0" w:color="auto"/>
              <w:right w:val="single" w:sz="4" w:space="0" w:color="auto"/>
            </w:tcBorders>
            <w:vAlign w:val="center"/>
            <w:hideMark/>
          </w:tcPr>
          <w:p w14:paraId="46372F0C"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6</w:t>
            </w:r>
          </w:p>
        </w:tc>
        <w:tc>
          <w:tcPr>
            <w:tcW w:w="3940" w:type="dxa"/>
            <w:tcBorders>
              <w:top w:val="nil"/>
              <w:left w:val="nil"/>
              <w:bottom w:val="single" w:sz="4" w:space="0" w:color="auto"/>
              <w:right w:val="single" w:sz="4" w:space="0" w:color="auto"/>
            </w:tcBorders>
            <w:vAlign w:val="center"/>
            <w:hideMark/>
          </w:tcPr>
          <w:p w14:paraId="4E14B9DF" w14:textId="77777777" w:rsidR="00013BE9" w:rsidRDefault="00013BE9" w:rsidP="00E01609">
            <w:pPr>
              <w:rPr>
                <w:rFonts w:ascii="GHEA Grapalat" w:hAnsi="GHEA Grapalat" w:cs="Calibri"/>
              </w:rPr>
            </w:pPr>
            <w:r>
              <w:rPr>
                <w:rFonts w:ascii="GHEA Grapalat" w:hAnsi="GHEA Grapalat" w:cs="Calibri"/>
              </w:rPr>
              <w:t>Բասկետբոլի վահանակի տեղադրում ըստ նախագծում տրված տեխնիկական բնութագրի / Установка баскетбольного щита согласно техническим характеристикам, указанным в проекте</w:t>
            </w:r>
          </w:p>
        </w:tc>
        <w:tc>
          <w:tcPr>
            <w:tcW w:w="1185" w:type="dxa"/>
            <w:tcBorders>
              <w:top w:val="nil"/>
              <w:left w:val="nil"/>
              <w:bottom w:val="single" w:sz="4" w:space="0" w:color="auto"/>
              <w:right w:val="single" w:sz="4" w:space="0" w:color="auto"/>
            </w:tcBorders>
            <w:vAlign w:val="center"/>
            <w:hideMark/>
          </w:tcPr>
          <w:p w14:paraId="0C2B8A0A" w14:textId="77777777" w:rsidR="00013BE9" w:rsidRDefault="00013BE9" w:rsidP="00E01609">
            <w:pPr>
              <w:jc w:val="center"/>
              <w:rPr>
                <w:rFonts w:ascii="Calibri" w:hAnsi="Calibri" w:cs="Calibri"/>
              </w:rPr>
            </w:pPr>
            <w:r>
              <w:rPr>
                <w:rFonts w:ascii="Calibri" w:hAnsi="Calibri" w:cs="Calibri"/>
              </w:rPr>
              <w:t>հատ - штук</w:t>
            </w:r>
          </w:p>
        </w:tc>
        <w:tc>
          <w:tcPr>
            <w:tcW w:w="1220" w:type="dxa"/>
            <w:tcBorders>
              <w:top w:val="nil"/>
              <w:left w:val="nil"/>
              <w:bottom w:val="single" w:sz="4" w:space="0" w:color="auto"/>
              <w:right w:val="single" w:sz="4" w:space="0" w:color="auto"/>
            </w:tcBorders>
            <w:vAlign w:val="center"/>
            <w:hideMark/>
          </w:tcPr>
          <w:p w14:paraId="7D5B55EE" w14:textId="77777777" w:rsidR="00013BE9" w:rsidRDefault="00013BE9" w:rsidP="00E01609">
            <w:pPr>
              <w:jc w:val="center"/>
              <w:rPr>
                <w:rFonts w:ascii="GHEA Grapalat" w:hAnsi="GHEA Grapalat" w:cs="Calibri"/>
              </w:rPr>
            </w:pPr>
            <w:r>
              <w:rPr>
                <w:rFonts w:ascii="GHEA Grapalat" w:hAnsi="GHEA Grapalat" w:cs="Calibri"/>
              </w:rPr>
              <w:t>1.0</w:t>
            </w:r>
          </w:p>
        </w:tc>
        <w:tc>
          <w:tcPr>
            <w:tcW w:w="1460" w:type="dxa"/>
            <w:tcBorders>
              <w:top w:val="nil"/>
              <w:left w:val="nil"/>
              <w:bottom w:val="single" w:sz="4" w:space="0" w:color="auto"/>
              <w:right w:val="single" w:sz="4" w:space="0" w:color="auto"/>
            </w:tcBorders>
            <w:vAlign w:val="bottom"/>
            <w:hideMark/>
          </w:tcPr>
          <w:p w14:paraId="33FC836C"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955.43789</w:t>
            </w:r>
          </w:p>
        </w:tc>
        <w:tc>
          <w:tcPr>
            <w:tcW w:w="1583" w:type="dxa"/>
            <w:tcBorders>
              <w:top w:val="nil"/>
              <w:left w:val="nil"/>
              <w:bottom w:val="single" w:sz="4" w:space="0" w:color="auto"/>
              <w:right w:val="single" w:sz="4" w:space="0" w:color="auto"/>
            </w:tcBorders>
            <w:vAlign w:val="center"/>
            <w:hideMark/>
          </w:tcPr>
          <w:p w14:paraId="794A98BA"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955.44</w:t>
            </w:r>
          </w:p>
        </w:tc>
      </w:tr>
      <w:tr w:rsidR="00013BE9" w14:paraId="4D148030" w14:textId="77777777" w:rsidTr="00E01609">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3FD2B982"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1223801A" w14:textId="77777777" w:rsidR="00013BE9" w:rsidRDefault="00013BE9" w:rsidP="00E01609">
            <w:pPr>
              <w:rPr>
                <w:rFonts w:ascii="Calibri" w:hAnsi="Calibri" w:cs="Calibri"/>
                <w:b/>
                <w:bCs/>
                <w:i/>
                <w:iCs/>
                <w:color w:val="000000"/>
              </w:rPr>
            </w:pPr>
            <w:r>
              <w:rPr>
                <w:rFonts w:ascii="Calibri" w:hAnsi="Calibri" w:cs="Calibri"/>
                <w:b/>
                <w:bCs/>
                <w:i/>
                <w:iCs/>
                <w:color w:val="000000"/>
              </w:rPr>
              <w:t>Ընդամենը / Итого</w:t>
            </w:r>
          </w:p>
        </w:tc>
        <w:tc>
          <w:tcPr>
            <w:tcW w:w="1185" w:type="dxa"/>
            <w:tcBorders>
              <w:top w:val="nil"/>
              <w:left w:val="nil"/>
              <w:bottom w:val="single" w:sz="4" w:space="0" w:color="auto"/>
              <w:right w:val="single" w:sz="4" w:space="0" w:color="auto"/>
            </w:tcBorders>
            <w:shd w:val="clear" w:color="000000" w:fill="D9D9D9"/>
            <w:vAlign w:val="center"/>
            <w:hideMark/>
          </w:tcPr>
          <w:p w14:paraId="76F6310C" w14:textId="77777777" w:rsidR="00013BE9" w:rsidRDefault="00013BE9" w:rsidP="00E01609">
            <w:pPr>
              <w:jc w:val="center"/>
              <w:rPr>
                <w:rFonts w:ascii="Calibri" w:hAnsi="Calibri" w:cs="Calibri"/>
                <w:b/>
                <w:bCs/>
                <w:color w:val="000000"/>
              </w:rPr>
            </w:pPr>
            <w:r>
              <w:rPr>
                <w:rFonts w:ascii="Calibri" w:hAnsi="Calibri" w:cs="Calibri"/>
                <w:b/>
                <w:bCs/>
                <w:color w:val="000000"/>
              </w:rPr>
              <w:t>հազ. դր. - тыс. драм</w:t>
            </w:r>
          </w:p>
        </w:tc>
        <w:tc>
          <w:tcPr>
            <w:tcW w:w="1220" w:type="dxa"/>
            <w:tcBorders>
              <w:top w:val="nil"/>
              <w:left w:val="nil"/>
              <w:bottom w:val="single" w:sz="4" w:space="0" w:color="auto"/>
              <w:right w:val="single" w:sz="4" w:space="0" w:color="auto"/>
            </w:tcBorders>
            <w:shd w:val="clear" w:color="000000" w:fill="D9D9D9"/>
            <w:vAlign w:val="bottom"/>
            <w:hideMark/>
          </w:tcPr>
          <w:p w14:paraId="5DC47DC3"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56198AF7"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2CF4F980"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3476.09</w:t>
            </w:r>
          </w:p>
        </w:tc>
      </w:tr>
      <w:tr w:rsidR="00013BE9" w14:paraId="3E1FF99F" w14:textId="77777777" w:rsidTr="00E01609">
        <w:trPr>
          <w:trHeight w:val="690"/>
        </w:trPr>
        <w:tc>
          <w:tcPr>
            <w:tcW w:w="915" w:type="dxa"/>
            <w:tcBorders>
              <w:top w:val="nil"/>
              <w:left w:val="single" w:sz="4" w:space="0" w:color="auto"/>
              <w:bottom w:val="single" w:sz="4" w:space="0" w:color="auto"/>
              <w:right w:val="single" w:sz="4" w:space="0" w:color="auto"/>
            </w:tcBorders>
            <w:vAlign w:val="bottom"/>
            <w:hideMark/>
          </w:tcPr>
          <w:p w14:paraId="26867F5D" w14:textId="77777777" w:rsidR="00013BE9" w:rsidRDefault="00013BE9" w:rsidP="00E01609">
            <w:pPr>
              <w:rPr>
                <w:rFonts w:ascii="Calibri" w:hAnsi="Calibri" w:cs="Calibri"/>
                <w:color w:val="000000"/>
                <w:sz w:val="22"/>
                <w:szCs w:val="22"/>
              </w:rPr>
            </w:pPr>
            <w:r>
              <w:rPr>
                <w:rFonts w:ascii="Calibri" w:hAnsi="Calibri" w:cs="Calibri"/>
                <w:color w:val="000000"/>
                <w:sz w:val="22"/>
                <w:szCs w:val="22"/>
              </w:rPr>
              <w:t> </w:t>
            </w:r>
          </w:p>
        </w:tc>
        <w:tc>
          <w:tcPr>
            <w:tcW w:w="3940" w:type="dxa"/>
            <w:tcBorders>
              <w:top w:val="nil"/>
              <w:left w:val="nil"/>
              <w:bottom w:val="single" w:sz="4" w:space="0" w:color="auto"/>
              <w:right w:val="single" w:sz="4" w:space="0" w:color="auto"/>
            </w:tcBorders>
            <w:vAlign w:val="center"/>
            <w:hideMark/>
          </w:tcPr>
          <w:p w14:paraId="10D0E908" w14:textId="77777777" w:rsidR="00013BE9" w:rsidRDefault="00013BE9" w:rsidP="00E01609">
            <w:pPr>
              <w:jc w:val="center"/>
              <w:rPr>
                <w:rFonts w:ascii="GHEA Grapalat" w:hAnsi="GHEA Grapalat" w:cs="Calibri"/>
                <w:b/>
                <w:bCs/>
                <w:color w:val="000000"/>
              </w:rPr>
            </w:pPr>
            <w:r>
              <w:rPr>
                <w:rFonts w:ascii="GHEA Grapalat" w:hAnsi="GHEA Grapalat" w:cs="Calibri"/>
                <w:b/>
                <w:bCs/>
                <w:color w:val="000000"/>
              </w:rPr>
              <w:t>Լուսավորության համակարգ / Система освещения</w:t>
            </w:r>
          </w:p>
        </w:tc>
        <w:tc>
          <w:tcPr>
            <w:tcW w:w="1185" w:type="dxa"/>
            <w:tcBorders>
              <w:top w:val="nil"/>
              <w:left w:val="nil"/>
              <w:bottom w:val="single" w:sz="4" w:space="0" w:color="auto"/>
              <w:right w:val="single" w:sz="4" w:space="0" w:color="auto"/>
            </w:tcBorders>
            <w:vAlign w:val="center"/>
            <w:hideMark/>
          </w:tcPr>
          <w:p w14:paraId="39888E01" w14:textId="77777777" w:rsidR="00013BE9" w:rsidRDefault="00013BE9" w:rsidP="00E01609">
            <w:pPr>
              <w:jc w:val="center"/>
              <w:rPr>
                <w:rFonts w:ascii="GHEA Grapalat" w:hAnsi="GHEA Grapalat" w:cs="Calibri"/>
                <w:b/>
                <w:bCs/>
                <w:color w:val="000000"/>
              </w:rPr>
            </w:pPr>
            <w:r>
              <w:rPr>
                <w:rFonts w:ascii="Calibri" w:hAnsi="Calibri" w:cs="Calibri"/>
                <w:b/>
                <w:bCs/>
                <w:color w:val="000000"/>
              </w:rPr>
              <w:t> </w:t>
            </w:r>
          </w:p>
        </w:tc>
        <w:tc>
          <w:tcPr>
            <w:tcW w:w="1220" w:type="dxa"/>
            <w:tcBorders>
              <w:top w:val="nil"/>
              <w:left w:val="nil"/>
              <w:bottom w:val="single" w:sz="4" w:space="0" w:color="auto"/>
              <w:right w:val="single" w:sz="4" w:space="0" w:color="auto"/>
            </w:tcBorders>
            <w:vAlign w:val="center"/>
            <w:hideMark/>
          </w:tcPr>
          <w:p w14:paraId="46BC9BBF" w14:textId="77777777" w:rsidR="00013BE9" w:rsidRDefault="00013BE9" w:rsidP="00E01609">
            <w:pPr>
              <w:jc w:val="center"/>
              <w:rPr>
                <w:rFonts w:ascii="GHEA Grapalat" w:hAnsi="GHEA Grapalat" w:cs="Calibri"/>
                <w:b/>
                <w:bCs/>
                <w:color w:val="000000"/>
              </w:rPr>
            </w:pPr>
            <w:r>
              <w:rPr>
                <w:rFonts w:ascii="Calibri" w:hAnsi="Calibri" w:cs="Calibri"/>
                <w:b/>
                <w:bCs/>
                <w:color w:val="000000"/>
              </w:rPr>
              <w:t> </w:t>
            </w:r>
          </w:p>
        </w:tc>
        <w:tc>
          <w:tcPr>
            <w:tcW w:w="1460" w:type="dxa"/>
            <w:tcBorders>
              <w:top w:val="nil"/>
              <w:left w:val="nil"/>
              <w:bottom w:val="single" w:sz="4" w:space="0" w:color="auto"/>
              <w:right w:val="single" w:sz="4" w:space="0" w:color="auto"/>
            </w:tcBorders>
            <w:vAlign w:val="bottom"/>
            <w:hideMark/>
          </w:tcPr>
          <w:p w14:paraId="4CAFD0FE"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 </w:t>
            </w:r>
          </w:p>
        </w:tc>
        <w:tc>
          <w:tcPr>
            <w:tcW w:w="1583" w:type="dxa"/>
            <w:tcBorders>
              <w:top w:val="nil"/>
              <w:left w:val="nil"/>
              <w:bottom w:val="single" w:sz="4" w:space="0" w:color="auto"/>
              <w:right w:val="single" w:sz="4" w:space="0" w:color="auto"/>
            </w:tcBorders>
            <w:vAlign w:val="center"/>
            <w:hideMark/>
          </w:tcPr>
          <w:p w14:paraId="0FF17B9D"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 </w:t>
            </w:r>
          </w:p>
        </w:tc>
      </w:tr>
      <w:tr w:rsidR="00013BE9" w14:paraId="124ADC7E" w14:textId="77777777" w:rsidTr="00E01609">
        <w:trPr>
          <w:trHeight w:val="1039"/>
        </w:trPr>
        <w:tc>
          <w:tcPr>
            <w:tcW w:w="915" w:type="dxa"/>
            <w:tcBorders>
              <w:top w:val="nil"/>
              <w:left w:val="single" w:sz="4" w:space="0" w:color="auto"/>
              <w:bottom w:val="single" w:sz="4" w:space="0" w:color="auto"/>
              <w:right w:val="single" w:sz="4" w:space="0" w:color="auto"/>
            </w:tcBorders>
            <w:vAlign w:val="center"/>
            <w:hideMark/>
          </w:tcPr>
          <w:p w14:paraId="6BB81C74" w14:textId="77777777" w:rsidR="00013BE9" w:rsidRDefault="00013BE9" w:rsidP="00E01609">
            <w:pPr>
              <w:jc w:val="center"/>
              <w:rPr>
                <w:rFonts w:ascii="Arial Armenian" w:hAnsi="Arial Armenian" w:cs="Calibri"/>
                <w:b/>
                <w:bCs/>
                <w:sz w:val="20"/>
                <w:szCs w:val="20"/>
              </w:rPr>
            </w:pPr>
            <w:r>
              <w:rPr>
                <w:rFonts w:ascii="Arial Armenian" w:hAnsi="Arial Armenian" w:cs="Calibri"/>
                <w:b/>
                <w:bCs/>
                <w:sz w:val="20"/>
                <w:szCs w:val="20"/>
              </w:rPr>
              <w:t>1</w:t>
            </w:r>
          </w:p>
        </w:tc>
        <w:tc>
          <w:tcPr>
            <w:tcW w:w="3940" w:type="dxa"/>
            <w:tcBorders>
              <w:top w:val="nil"/>
              <w:left w:val="nil"/>
              <w:bottom w:val="single" w:sz="4" w:space="0" w:color="auto"/>
              <w:right w:val="single" w:sz="4" w:space="0" w:color="auto"/>
            </w:tcBorders>
            <w:vAlign w:val="center"/>
            <w:hideMark/>
          </w:tcPr>
          <w:p w14:paraId="11288A3A" w14:textId="77777777" w:rsidR="00013BE9" w:rsidRDefault="00013BE9" w:rsidP="00E01609">
            <w:pPr>
              <w:rPr>
                <w:rFonts w:ascii="GHEA Grapalat" w:hAnsi="GHEA Grapalat" w:cs="Calibri"/>
              </w:rPr>
            </w:pPr>
            <w:r>
              <w:rPr>
                <w:rFonts w:ascii="GHEA Grapalat" w:hAnsi="GHEA Grapalat" w:cs="Calibri"/>
              </w:rPr>
              <w:t>Լուսատու փողոցային Vela 6888 LED լուսարձակ Fit series / Уличный светильник Vela 6888 LED прожектор серии Fit</w:t>
            </w:r>
          </w:p>
        </w:tc>
        <w:tc>
          <w:tcPr>
            <w:tcW w:w="1185" w:type="dxa"/>
            <w:tcBorders>
              <w:top w:val="nil"/>
              <w:left w:val="nil"/>
              <w:bottom w:val="single" w:sz="4" w:space="0" w:color="auto"/>
              <w:right w:val="single" w:sz="4" w:space="0" w:color="auto"/>
            </w:tcBorders>
            <w:vAlign w:val="center"/>
            <w:hideMark/>
          </w:tcPr>
          <w:p w14:paraId="5B4B7EC1" w14:textId="77777777" w:rsidR="00013BE9" w:rsidRDefault="00013BE9" w:rsidP="00E01609">
            <w:pPr>
              <w:jc w:val="center"/>
              <w:rPr>
                <w:rFonts w:ascii="Calibri" w:hAnsi="Calibri" w:cs="Calibri"/>
              </w:rPr>
            </w:pPr>
            <w:r>
              <w:rPr>
                <w:rFonts w:ascii="Calibri" w:hAnsi="Calibri" w:cs="Calibri"/>
              </w:rPr>
              <w:t>հատ - штук</w:t>
            </w:r>
          </w:p>
        </w:tc>
        <w:tc>
          <w:tcPr>
            <w:tcW w:w="1220" w:type="dxa"/>
            <w:tcBorders>
              <w:top w:val="nil"/>
              <w:left w:val="nil"/>
              <w:bottom w:val="single" w:sz="4" w:space="0" w:color="auto"/>
              <w:right w:val="single" w:sz="4" w:space="0" w:color="auto"/>
            </w:tcBorders>
            <w:vAlign w:val="center"/>
            <w:hideMark/>
          </w:tcPr>
          <w:p w14:paraId="7A4A87FA" w14:textId="77777777" w:rsidR="00013BE9" w:rsidRDefault="00013BE9" w:rsidP="00E01609">
            <w:pPr>
              <w:jc w:val="center"/>
              <w:rPr>
                <w:rFonts w:ascii="GHEA Grapalat" w:hAnsi="GHEA Grapalat" w:cs="Calibri"/>
                <w:color w:val="000000"/>
              </w:rPr>
            </w:pPr>
            <w:r>
              <w:rPr>
                <w:rFonts w:ascii="GHEA Grapalat" w:hAnsi="GHEA Grapalat" w:cs="Calibri"/>
                <w:color w:val="000000"/>
              </w:rPr>
              <w:t>6</w:t>
            </w:r>
          </w:p>
        </w:tc>
        <w:tc>
          <w:tcPr>
            <w:tcW w:w="1460" w:type="dxa"/>
            <w:tcBorders>
              <w:top w:val="nil"/>
              <w:left w:val="nil"/>
              <w:bottom w:val="single" w:sz="4" w:space="0" w:color="auto"/>
              <w:right w:val="single" w:sz="4" w:space="0" w:color="auto"/>
            </w:tcBorders>
            <w:vAlign w:val="bottom"/>
            <w:hideMark/>
          </w:tcPr>
          <w:p w14:paraId="184F882B" w14:textId="77777777" w:rsidR="00013BE9" w:rsidRDefault="00013BE9" w:rsidP="00E01609">
            <w:pPr>
              <w:jc w:val="center"/>
              <w:rPr>
                <w:rFonts w:ascii="Calibri" w:hAnsi="Calibri" w:cs="Calibri"/>
                <w:color w:val="000000"/>
                <w:sz w:val="22"/>
                <w:szCs w:val="22"/>
              </w:rPr>
            </w:pPr>
            <w:r>
              <w:rPr>
                <w:rFonts w:ascii="Calibri" w:hAnsi="Calibri" w:cs="Calibri"/>
                <w:color w:val="000000"/>
                <w:sz w:val="22"/>
                <w:szCs w:val="22"/>
              </w:rPr>
              <w:t>20.21590</w:t>
            </w:r>
          </w:p>
        </w:tc>
        <w:tc>
          <w:tcPr>
            <w:tcW w:w="1583" w:type="dxa"/>
            <w:tcBorders>
              <w:top w:val="nil"/>
              <w:left w:val="nil"/>
              <w:bottom w:val="single" w:sz="4" w:space="0" w:color="auto"/>
              <w:right w:val="single" w:sz="4" w:space="0" w:color="auto"/>
            </w:tcBorders>
            <w:vAlign w:val="center"/>
            <w:hideMark/>
          </w:tcPr>
          <w:p w14:paraId="3E27A752" w14:textId="77777777" w:rsidR="00013BE9" w:rsidRDefault="00013BE9" w:rsidP="00E01609">
            <w:pPr>
              <w:jc w:val="center"/>
              <w:rPr>
                <w:rFonts w:ascii="Arial Armenian" w:hAnsi="Arial Armenian" w:cs="Calibri"/>
                <w:sz w:val="20"/>
                <w:szCs w:val="20"/>
              </w:rPr>
            </w:pPr>
            <w:r>
              <w:rPr>
                <w:rFonts w:ascii="Arial Armenian" w:hAnsi="Arial Armenian" w:cs="Calibri"/>
                <w:sz w:val="20"/>
                <w:szCs w:val="20"/>
              </w:rPr>
              <w:t>121.30</w:t>
            </w:r>
          </w:p>
        </w:tc>
      </w:tr>
      <w:tr w:rsidR="00013BE9" w14:paraId="4AF71697" w14:textId="77777777" w:rsidTr="00E01609">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5CF9903C"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6D1F2C0E" w14:textId="77777777" w:rsidR="00013BE9" w:rsidRDefault="00013BE9" w:rsidP="00E01609">
            <w:pPr>
              <w:rPr>
                <w:rFonts w:ascii="Calibri" w:hAnsi="Calibri" w:cs="Calibri"/>
                <w:b/>
                <w:bCs/>
                <w:i/>
                <w:iCs/>
                <w:color w:val="000000"/>
              </w:rPr>
            </w:pPr>
            <w:r>
              <w:rPr>
                <w:rFonts w:ascii="Calibri" w:hAnsi="Calibri" w:cs="Calibri"/>
                <w:b/>
                <w:bCs/>
                <w:i/>
                <w:iCs/>
                <w:color w:val="000000"/>
              </w:rPr>
              <w:t>Ընդամենը / Итого</w:t>
            </w:r>
          </w:p>
        </w:tc>
        <w:tc>
          <w:tcPr>
            <w:tcW w:w="1185" w:type="dxa"/>
            <w:tcBorders>
              <w:top w:val="nil"/>
              <w:left w:val="nil"/>
              <w:bottom w:val="single" w:sz="4" w:space="0" w:color="auto"/>
              <w:right w:val="single" w:sz="4" w:space="0" w:color="auto"/>
            </w:tcBorders>
            <w:shd w:val="clear" w:color="000000" w:fill="D9D9D9"/>
            <w:vAlign w:val="center"/>
            <w:hideMark/>
          </w:tcPr>
          <w:p w14:paraId="5FEA0241" w14:textId="77777777" w:rsidR="00013BE9" w:rsidRDefault="00013BE9" w:rsidP="00E01609">
            <w:pPr>
              <w:jc w:val="center"/>
              <w:rPr>
                <w:rFonts w:ascii="Calibri" w:hAnsi="Calibri" w:cs="Calibri"/>
                <w:b/>
                <w:bCs/>
                <w:color w:val="000000"/>
              </w:rPr>
            </w:pPr>
            <w:r>
              <w:rPr>
                <w:rFonts w:ascii="Calibri" w:hAnsi="Calibri" w:cs="Calibri"/>
                <w:b/>
                <w:bCs/>
                <w:color w:val="000000"/>
              </w:rPr>
              <w:t>հազ. դր. - тыс. драм</w:t>
            </w:r>
          </w:p>
        </w:tc>
        <w:tc>
          <w:tcPr>
            <w:tcW w:w="1220" w:type="dxa"/>
            <w:tcBorders>
              <w:top w:val="nil"/>
              <w:left w:val="nil"/>
              <w:bottom w:val="single" w:sz="4" w:space="0" w:color="auto"/>
              <w:right w:val="single" w:sz="4" w:space="0" w:color="auto"/>
            </w:tcBorders>
            <w:shd w:val="clear" w:color="000000" w:fill="D9D9D9"/>
            <w:vAlign w:val="bottom"/>
            <w:hideMark/>
          </w:tcPr>
          <w:p w14:paraId="2F656A7B"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60B2B59E"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42EE4C6F"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121.30</w:t>
            </w:r>
          </w:p>
        </w:tc>
      </w:tr>
      <w:tr w:rsidR="00013BE9" w14:paraId="58F3A98F" w14:textId="77777777" w:rsidTr="00E01609">
        <w:trPr>
          <w:trHeight w:val="345"/>
        </w:trPr>
        <w:tc>
          <w:tcPr>
            <w:tcW w:w="915" w:type="dxa"/>
            <w:tcBorders>
              <w:top w:val="nil"/>
              <w:left w:val="single" w:sz="4" w:space="0" w:color="auto"/>
              <w:bottom w:val="single" w:sz="4" w:space="0" w:color="auto"/>
              <w:right w:val="single" w:sz="4" w:space="0" w:color="auto"/>
            </w:tcBorders>
            <w:vAlign w:val="center"/>
            <w:hideMark/>
          </w:tcPr>
          <w:p w14:paraId="042A77A6"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vAlign w:val="bottom"/>
            <w:hideMark/>
          </w:tcPr>
          <w:p w14:paraId="6C3CD825"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185" w:type="dxa"/>
            <w:tcBorders>
              <w:top w:val="nil"/>
              <w:left w:val="nil"/>
              <w:bottom w:val="single" w:sz="4" w:space="0" w:color="auto"/>
              <w:right w:val="single" w:sz="4" w:space="0" w:color="auto"/>
            </w:tcBorders>
            <w:vAlign w:val="center"/>
            <w:hideMark/>
          </w:tcPr>
          <w:p w14:paraId="753CF029"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220" w:type="dxa"/>
            <w:tcBorders>
              <w:top w:val="nil"/>
              <w:left w:val="nil"/>
              <w:bottom w:val="single" w:sz="4" w:space="0" w:color="auto"/>
              <w:right w:val="single" w:sz="4" w:space="0" w:color="auto"/>
            </w:tcBorders>
            <w:vAlign w:val="bottom"/>
            <w:hideMark/>
          </w:tcPr>
          <w:p w14:paraId="3DD64450"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vAlign w:val="bottom"/>
            <w:hideMark/>
          </w:tcPr>
          <w:p w14:paraId="60078ECC"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vAlign w:val="bottom"/>
            <w:hideMark/>
          </w:tcPr>
          <w:p w14:paraId="1CFE0ADE" w14:textId="77777777" w:rsidR="00013BE9" w:rsidRDefault="00013BE9" w:rsidP="00E01609">
            <w:pPr>
              <w:rPr>
                <w:rFonts w:ascii="GHEA Grapalat" w:hAnsi="GHEA Grapalat" w:cs="Calibri"/>
                <w:b/>
                <w:bCs/>
                <w:i/>
                <w:iCs/>
                <w:color w:val="000000"/>
              </w:rPr>
            </w:pPr>
            <w:r>
              <w:rPr>
                <w:rFonts w:ascii="Calibri" w:hAnsi="Calibri" w:cs="Calibri"/>
                <w:b/>
                <w:bCs/>
                <w:i/>
                <w:iCs/>
                <w:color w:val="000000"/>
              </w:rPr>
              <w:t> </w:t>
            </w:r>
          </w:p>
        </w:tc>
      </w:tr>
      <w:tr w:rsidR="00013BE9" w14:paraId="6918D830" w14:textId="77777777" w:rsidTr="00E01609">
        <w:trPr>
          <w:trHeight w:val="63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16BCB4A9" w14:textId="77777777" w:rsidR="00013BE9" w:rsidRDefault="00013BE9" w:rsidP="00E01609">
            <w:pPr>
              <w:jc w:val="center"/>
              <w:rPr>
                <w:rFonts w:ascii="GHEA Grapalat" w:hAnsi="GHEA Grapalat" w:cs="Calibri"/>
                <w:color w:val="000000"/>
              </w:rPr>
            </w:pPr>
            <w:r>
              <w:rPr>
                <w:rFonts w:ascii="Calibri" w:hAnsi="Calibri" w:cs="Calibri"/>
                <w:color w:val="000000"/>
              </w:rPr>
              <w:lastRenderedPageBreak/>
              <w:t> </w:t>
            </w:r>
          </w:p>
        </w:tc>
        <w:tc>
          <w:tcPr>
            <w:tcW w:w="3940" w:type="dxa"/>
            <w:tcBorders>
              <w:top w:val="nil"/>
              <w:left w:val="nil"/>
              <w:bottom w:val="single" w:sz="4" w:space="0" w:color="auto"/>
              <w:right w:val="single" w:sz="4" w:space="0" w:color="auto"/>
            </w:tcBorders>
            <w:shd w:val="clear" w:color="000000" w:fill="D9D9D9"/>
            <w:vAlign w:val="bottom"/>
            <w:hideMark/>
          </w:tcPr>
          <w:p w14:paraId="606B6579" w14:textId="77777777" w:rsidR="00013BE9" w:rsidRDefault="00013BE9" w:rsidP="00E01609">
            <w:pPr>
              <w:rPr>
                <w:rFonts w:ascii="Calibri" w:hAnsi="Calibri" w:cs="Calibri"/>
                <w:b/>
                <w:bCs/>
                <w:i/>
                <w:iCs/>
                <w:color w:val="000000"/>
              </w:rPr>
            </w:pPr>
            <w:r>
              <w:rPr>
                <w:rFonts w:ascii="Calibri" w:hAnsi="Calibri" w:cs="Calibri"/>
                <w:b/>
                <w:bCs/>
                <w:i/>
                <w:iCs/>
                <w:color w:val="000000"/>
              </w:rPr>
              <w:t>Ընդամենը / Итого</w:t>
            </w:r>
          </w:p>
        </w:tc>
        <w:tc>
          <w:tcPr>
            <w:tcW w:w="1185" w:type="dxa"/>
            <w:tcBorders>
              <w:top w:val="nil"/>
              <w:left w:val="nil"/>
              <w:bottom w:val="single" w:sz="4" w:space="0" w:color="auto"/>
              <w:right w:val="single" w:sz="4" w:space="0" w:color="auto"/>
            </w:tcBorders>
            <w:shd w:val="clear" w:color="000000" w:fill="D9D9D9"/>
            <w:vAlign w:val="center"/>
            <w:hideMark/>
          </w:tcPr>
          <w:p w14:paraId="1320C800" w14:textId="77777777" w:rsidR="00013BE9" w:rsidRDefault="00013BE9" w:rsidP="00E01609">
            <w:pPr>
              <w:jc w:val="center"/>
              <w:rPr>
                <w:rFonts w:ascii="Calibri" w:hAnsi="Calibri" w:cs="Calibri"/>
                <w:b/>
                <w:bCs/>
                <w:color w:val="000000"/>
              </w:rPr>
            </w:pPr>
            <w:r>
              <w:rPr>
                <w:rFonts w:ascii="Calibri" w:hAnsi="Calibri" w:cs="Calibri"/>
                <w:b/>
                <w:bCs/>
                <w:color w:val="000000"/>
              </w:rPr>
              <w:t>հազ. դր. - тыс. драм</w:t>
            </w:r>
          </w:p>
        </w:tc>
        <w:tc>
          <w:tcPr>
            <w:tcW w:w="1220" w:type="dxa"/>
            <w:tcBorders>
              <w:top w:val="nil"/>
              <w:left w:val="nil"/>
              <w:bottom w:val="single" w:sz="4" w:space="0" w:color="auto"/>
              <w:right w:val="single" w:sz="4" w:space="0" w:color="auto"/>
            </w:tcBorders>
            <w:shd w:val="clear" w:color="000000" w:fill="D9D9D9"/>
            <w:vAlign w:val="bottom"/>
            <w:hideMark/>
          </w:tcPr>
          <w:p w14:paraId="6BA550D5"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401AFB5B"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6629B530"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70647.56</w:t>
            </w:r>
          </w:p>
        </w:tc>
      </w:tr>
      <w:tr w:rsidR="00013BE9" w14:paraId="47FE0781" w14:textId="77777777" w:rsidTr="00E01609">
        <w:trPr>
          <w:trHeight w:val="345"/>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792A9CE6"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vAlign w:val="bottom"/>
            <w:hideMark/>
          </w:tcPr>
          <w:p w14:paraId="72D2203C"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185" w:type="dxa"/>
            <w:tcBorders>
              <w:top w:val="nil"/>
              <w:left w:val="nil"/>
              <w:bottom w:val="single" w:sz="4" w:space="0" w:color="auto"/>
              <w:right w:val="single" w:sz="4" w:space="0" w:color="auto"/>
            </w:tcBorders>
            <w:vAlign w:val="center"/>
            <w:hideMark/>
          </w:tcPr>
          <w:p w14:paraId="022B813B"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220" w:type="dxa"/>
            <w:tcBorders>
              <w:top w:val="nil"/>
              <w:left w:val="nil"/>
              <w:bottom w:val="single" w:sz="4" w:space="0" w:color="auto"/>
              <w:right w:val="single" w:sz="4" w:space="0" w:color="auto"/>
            </w:tcBorders>
            <w:vAlign w:val="bottom"/>
            <w:hideMark/>
          </w:tcPr>
          <w:p w14:paraId="5A096968" w14:textId="77777777" w:rsidR="00013BE9" w:rsidRDefault="00013BE9" w:rsidP="00E01609">
            <w:pPr>
              <w:rPr>
                <w:rFonts w:ascii="GHEA Grapalat" w:hAnsi="GHEA Grapalat" w:cs="Calibri"/>
                <w:color w:val="000000"/>
              </w:rPr>
            </w:pPr>
            <w:r>
              <w:rPr>
                <w:rFonts w:ascii="Calibri" w:hAnsi="Calibri" w:cs="Calibri"/>
                <w:color w:val="000000"/>
              </w:rPr>
              <w:t> </w:t>
            </w:r>
          </w:p>
        </w:tc>
        <w:tc>
          <w:tcPr>
            <w:tcW w:w="1460" w:type="dxa"/>
            <w:tcBorders>
              <w:top w:val="nil"/>
              <w:left w:val="nil"/>
              <w:bottom w:val="single" w:sz="4" w:space="0" w:color="auto"/>
              <w:right w:val="single" w:sz="4" w:space="0" w:color="auto"/>
            </w:tcBorders>
            <w:vAlign w:val="bottom"/>
            <w:hideMark/>
          </w:tcPr>
          <w:p w14:paraId="361DA4BC"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1583" w:type="dxa"/>
            <w:tcBorders>
              <w:top w:val="nil"/>
              <w:left w:val="nil"/>
              <w:bottom w:val="single" w:sz="4" w:space="0" w:color="auto"/>
              <w:right w:val="single" w:sz="4" w:space="0" w:color="auto"/>
            </w:tcBorders>
            <w:vAlign w:val="bottom"/>
            <w:hideMark/>
          </w:tcPr>
          <w:p w14:paraId="2A4584A2" w14:textId="77777777" w:rsidR="00013BE9" w:rsidRDefault="00013BE9" w:rsidP="00E01609">
            <w:pPr>
              <w:rPr>
                <w:rFonts w:ascii="GHEA Grapalat" w:hAnsi="GHEA Grapalat" w:cs="Calibri"/>
                <w:b/>
                <w:bCs/>
                <w:i/>
                <w:iCs/>
                <w:color w:val="000000"/>
              </w:rPr>
            </w:pPr>
            <w:r>
              <w:rPr>
                <w:rFonts w:ascii="Calibri" w:hAnsi="Calibri" w:cs="Calibri"/>
                <w:b/>
                <w:bCs/>
                <w:i/>
                <w:iCs/>
                <w:color w:val="000000"/>
              </w:rPr>
              <w:t> </w:t>
            </w:r>
          </w:p>
        </w:tc>
      </w:tr>
      <w:tr w:rsidR="00013BE9" w14:paraId="478473D4" w14:textId="77777777" w:rsidTr="00E01609">
        <w:trPr>
          <w:trHeight w:val="765"/>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7772B2BB" w14:textId="77777777" w:rsidR="00013BE9" w:rsidRDefault="00013BE9" w:rsidP="00E01609">
            <w:pPr>
              <w:jc w:val="center"/>
              <w:rPr>
                <w:rFonts w:ascii="GHEA Grapalat" w:hAnsi="GHEA Grapalat" w:cs="Calibri"/>
                <w:color w:val="000000"/>
              </w:rPr>
            </w:pPr>
            <w:r>
              <w:rPr>
                <w:rFonts w:ascii="GHEA Grapalat" w:hAnsi="GHEA Grapalat" w:cs="Calibri"/>
                <w:color w:val="000000"/>
              </w:rPr>
              <w:t>1.50%</w:t>
            </w:r>
          </w:p>
        </w:tc>
        <w:tc>
          <w:tcPr>
            <w:tcW w:w="3940" w:type="dxa"/>
            <w:tcBorders>
              <w:top w:val="nil"/>
              <w:left w:val="nil"/>
              <w:bottom w:val="single" w:sz="4" w:space="0" w:color="auto"/>
              <w:right w:val="single" w:sz="4" w:space="0" w:color="auto"/>
            </w:tcBorders>
            <w:shd w:val="clear" w:color="000000" w:fill="D9D9D9"/>
            <w:vAlign w:val="bottom"/>
            <w:hideMark/>
          </w:tcPr>
          <w:p w14:paraId="063FAC18"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Չնախատեսված ծախսեր,  կապալառուին նախապես տրամադրվող</w:t>
            </w:r>
          </w:p>
        </w:tc>
        <w:tc>
          <w:tcPr>
            <w:tcW w:w="1185" w:type="dxa"/>
            <w:tcBorders>
              <w:top w:val="nil"/>
              <w:left w:val="nil"/>
              <w:bottom w:val="single" w:sz="4" w:space="0" w:color="auto"/>
              <w:right w:val="single" w:sz="4" w:space="0" w:color="auto"/>
            </w:tcBorders>
            <w:shd w:val="clear" w:color="000000" w:fill="D9D9D9"/>
            <w:vAlign w:val="bottom"/>
            <w:hideMark/>
          </w:tcPr>
          <w:p w14:paraId="53B9C772"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հազ. դր.</w:t>
            </w:r>
          </w:p>
        </w:tc>
        <w:tc>
          <w:tcPr>
            <w:tcW w:w="1220" w:type="dxa"/>
            <w:tcBorders>
              <w:top w:val="nil"/>
              <w:left w:val="nil"/>
              <w:bottom w:val="single" w:sz="4" w:space="0" w:color="auto"/>
              <w:right w:val="nil"/>
            </w:tcBorders>
            <w:shd w:val="clear" w:color="000000" w:fill="D9D9D9"/>
            <w:vAlign w:val="bottom"/>
            <w:hideMark/>
          </w:tcPr>
          <w:p w14:paraId="19253922" w14:textId="77777777" w:rsidR="00013BE9" w:rsidRDefault="00013BE9" w:rsidP="00E01609">
            <w:pPr>
              <w:rPr>
                <w:rFonts w:ascii="GHEA Grapalat" w:hAnsi="GHEA Grapalat" w:cs="Calibri"/>
                <w:b/>
                <w:bCs/>
                <w:i/>
                <w:iCs/>
                <w:color w:val="000000"/>
              </w:rPr>
            </w:pPr>
            <w:r>
              <w:rPr>
                <w:rFonts w:ascii="Calibri" w:hAnsi="Calibri" w:cs="Calibri"/>
                <w:b/>
                <w:bCs/>
                <w:i/>
                <w:iCs/>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440D833A" w14:textId="77777777" w:rsidR="00013BE9" w:rsidRDefault="00013BE9" w:rsidP="00E01609">
            <w:pPr>
              <w:jc w:val="center"/>
              <w:rPr>
                <w:rFonts w:ascii="GHEA Grapalat" w:hAnsi="GHEA Grapalat" w:cs="Calibri"/>
                <w:i/>
                <w:iCs/>
                <w:color w:val="000000"/>
              </w:rPr>
            </w:pPr>
            <w:r>
              <w:rPr>
                <w:rFonts w:ascii="Calibri" w:hAnsi="Calibri" w:cs="Calibri"/>
                <w:i/>
                <w:iCs/>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5570128C"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1059.71</w:t>
            </w:r>
          </w:p>
        </w:tc>
      </w:tr>
      <w:tr w:rsidR="00013BE9" w14:paraId="44C9AB68" w14:textId="77777777" w:rsidTr="00E01609">
        <w:trPr>
          <w:trHeight w:val="30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3F5C663B"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56CAB395"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Ընդամենը</w:t>
            </w:r>
          </w:p>
        </w:tc>
        <w:tc>
          <w:tcPr>
            <w:tcW w:w="1185" w:type="dxa"/>
            <w:tcBorders>
              <w:top w:val="nil"/>
              <w:left w:val="nil"/>
              <w:bottom w:val="single" w:sz="4" w:space="0" w:color="auto"/>
              <w:right w:val="single" w:sz="4" w:space="0" w:color="auto"/>
            </w:tcBorders>
            <w:shd w:val="clear" w:color="000000" w:fill="D9D9D9"/>
            <w:vAlign w:val="bottom"/>
            <w:hideMark/>
          </w:tcPr>
          <w:p w14:paraId="39584647" w14:textId="77777777" w:rsidR="00013BE9" w:rsidRDefault="00013BE9" w:rsidP="00E01609">
            <w:pPr>
              <w:rPr>
                <w:rFonts w:ascii="GHEA Grapalat" w:hAnsi="GHEA Grapalat" w:cs="Calibri"/>
                <w:b/>
                <w:bCs/>
                <w:i/>
                <w:iCs/>
                <w:color w:val="000000"/>
              </w:rPr>
            </w:pPr>
            <w:r>
              <w:rPr>
                <w:rFonts w:ascii="Calibri" w:hAnsi="Calibri" w:cs="Calibri"/>
                <w:b/>
                <w:bCs/>
                <w:i/>
                <w:iCs/>
                <w:color w:val="000000"/>
              </w:rPr>
              <w:t> </w:t>
            </w:r>
          </w:p>
        </w:tc>
        <w:tc>
          <w:tcPr>
            <w:tcW w:w="1220" w:type="dxa"/>
            <w:tcBorders>
              <w:top w:val="nil"/>
              <w:left w:val="nil"/>
              <w:bottom w:val="single" w:sz="4" w:space="0" w:color="auto"/>
              <w:right w:val="single" w:sz="4" w:space="0" w:color="auto"/>
            </w:tcBorders>
            <w:shd w:val="clear" w:color="000000" w:fill="D9D9D9"/>
            <w:vAlign w:val="bottom"/>
            <w:hideMark/>
          </w:tcPr>
          <w:p w14:paraId="0A8CE1E5" w14:textId="77777777" w:rsidR="00013BE9" w:rsidRDefault="00013BE9" w:rsidP="00E01609">
            <w:pPr>
              <w:rPr>
                <w:rFonts w:ascii="GHEA Grapalat" w:hAnsi="GHEA Grapalat" w:cs="Calibri"/>
                <w:b/>
                <w:bCs/>
                <w:i/>
                <w:iCs/>
                <w:color w:val="000000"/>
              </w:rPr>
            </w:pPr>
            <w:r>
              <w:rPr>
                <w:rFonts w:ascii="Calibri" w:hAnsi="Calibri" w:cs="Calibri"/>
                <w:b/>
                <w:bCs/>
                <w:i/>
                <w:iCs/>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59C2C856" w14:textId="77777777" w:rsidR="00013BE9" w:rsidRDefault="00013BE9" w:rsidP="00E01609">
            <w:pPr>
              <w:jc w:val="center"/>
              <w:rPr>
                <w:rFonts w:ascii="GHEA Grapalat" w:hAnsi="GHEA Grapalat" w:cs="Calibri"/>
                <w:i/>
                <w:iCs/>
                <w:color w:val="000000"/>
              </w:rPr>
            </w:pPr>
            <w:r>
              <w:rPr>
                <w:rFonts w:ascii="Calibri" w:hAnsi="Calibri" w:cs="Calibri"/>
                <w:i/>
                <w:iCs/>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208C6349"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71707.27</w:t>
            </w:r>
          </w:p>
        </w:tc>
      </w:tr>
      <w:tr w:rsidR="00013BE9" w14:paraId="4237837C" w14:textId="77777777" w:rsidTr="00E01609">
        <w:trPr>
          <w:trHeight w:val="69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07C17DFD" w14:textId="77777777" w:rsidR="00013BE9" w:rsidRDefault="00013BE9" w:rsidP="00E01609">
            <w:pPr>
              <w:jc w:val="center"/>
              <w:rPr>
                <w:rFonts w:ascii="GHEA Grapalat" w:hAnsi="GHEA Grapalat" w:cs="Calibri"/>
                <w:color w:val="000000"/>
              </w:rPr>
            </w:pPr>
            <w:r>
              <w:rPr>
                <w:rFonts w:ascii="GHEA Grapalat" w:hAnsi="GHEA Grapalat" w:cs="Calibri"/>
                <w:color w:val="000000"/>
              </w:rPr>
              <w:t>20%</w:t>
            </w:r>
          </w:p>
        </w:tc>
        <w:tc>
          <w:tcPr>
            <w:tcW w:w="3940" w:type="dxa"/>
            <w:tcBorders>
              <w:top w:val="nil"/>
              <w:left w:val="nil"/>
              <w:bottom w:val="single" w:sz="4" w:space="0" w:color="auto"/>
              <w:right w:val="single" w:sz="4" w:space="0" w:color="auto"/>
            </w:tcBorders>
            <w:shd w:val="clear" w:color="000000" w:fill="D9D9D9"/>
            <w:vAlign w:val="bottom"/>
            <w:hideMark/>
          </w:tcPr>
          <w:p w14:paraId="250B1825"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ԱԱՀ</w:t>
            </w:r>
          </w:p>
        </w:tc>
        <w:tc>
          <w:tcPr>
            <w:tcW w:w="1185" w:type="dxa"/>
            <w:tcBorders>
              <w:top w:val="nil"/>
              <w:left w:val="nil"/>
              <w:bottom w:val="single" w:sz="4" w:space="0" w:color="auto"/>
              <w:right w:val="single" w:sz="4" w:space="0" w:color="auto"/>
            </w:tcBorders>
            <w:shd w:val="clear" w:color="000000" w:fill="D9D9D9"/>
            <w:vAlign w:val="bottom"/>
            <w:hideMark/>
          </w:tcPr>
          <w:p w14:paraId="35AA16FD"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հազ. դր.</w:t>
            </w:r>
          </w:p>
        </w:tc>
        <w:tc>
          <w:tcPr>
            <w:tcW w:w="1220" w:type="dxa"/>
            <w:tcBorders>
              <w:top w:val="nil"/>
              <w:left w:val="nil"/>
              <w:bottom w:val="single" w:sz="4" w:space="0" w:color="auto"/>
              <w:right w:val="single" w:sz="4" w:space="0" w:color="auto"/>
            </w:tcBorders>
            <w:shd w:val="clear" w:color="000000" w:fill="D9D9D9"/>
            <w:vAlign w:val="bottom"/>
            <w:hideMark/>
          </w:tcPr>
          <w:p w14:paraId="5940AFB1" w14:textId="77777777" w:rsidR="00013BE9" w:rsidRDefault="00013BE9" w:rsidP="00E01609">
            <w:pPr>
              <w:rPr>
                <w:rFonts w:ascii="GHEA Grapalat" w:hAnsi="GHEA Grapalat" w:cs="Calibri"/>
                <w:b/>
                <w:bCs/>
                <w:i/>
                <w:iCs/>
                <w:color w:val="000000"/>
              </w:rPr>
            </w:pPr>
            <w:r>
              <w:rPr>
                <w:rFonts w:ascii="Calibri" w:hAnsi="Calibri" w:cs="Calibri"/>
                <w:b/>
                <w:bCs/>
                <w:i/>
                <w:iCs/>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21A0F397" w14:textId="77777777" w:rsidR="00013BE9" w:rsidRDefault="00013BE9" w:rsidP="00E01609">
            <w:pPr>
              <w:jc w:val="center"/>
              <w:rPr>
                <w:rFonts w:ascii="GHEA Grapalat" w:hAnsi="GHEA Grapalat" w:cs="Calibri"/>
                <w:i/>
                <w:iCs/>
                <w:color w:val="000000"/>
              </w:rPr>
            </w:pPr>
            <w:r>
              <w:rPr>
                <w:rFonts w:ascii="Calibri" w:hAnsi="Calibri" w:cs="Calibri"/>
                <w:i/>
                <w:iCs/>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36ADBCFA"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14341.45</w:t>
            </w:r>
          </w:p>
        </w:tc>
      </w:tr>
      <w:tr w:rsidR="00013BE9" w14:paraId="52C5381B" w14:textId="77777777" w:rsidTr="00E01609">
        <w:trPr>
          <w:trHeight w:val="690"/>
        </w:trPr>
        <w:tc>
          <w:tcPr>
            <w:tcW w:w="915" w:type="dxa"/>
            <w:tcBorders>
              <w:top w:val="nil"/>
              <w:left w:val="single" w:sz="4" w:space="0" w:color="auto"/>
              <w:bottom w:val="single" w:sz="4" w:space="0" w:color="auto"/>
              <w:right w:val="single" w:sz="4" w:space="0" w:color="auto"/>
            </w:tcBorders>
            <w:shd w:val="clear" w:color="000000" w:fill="D9D9D9"/>
            <w:vAlign w:val="center"/>
            <w:hideMark/>
          </w:tcPr>
          <w:p w14:paraId="66BBFC85" w14:textId="77777777" w:rsidR="00013BE9" w:rsidRDefault="00013BE9" w:rsidP="00E01609">
            <w:pPr>
              <w:jc w:val="center"/>
              <w:rPr>
                <w:rFonts w:ascii="GHEA Grapalat" w:hAnsi="GHEA Grapalat" w:cs="Calibri"/>
                <w:color w:val="000000"/>
              </w:rPr>
            </w:pPr>
            <w:r>
              <w:rPr>
                <w:rFonts w:ascii="Calibri" w:hAnsi="Calibri" w:cs="Calibri"/>
                <w:color w:val="000000"/>
              </w:rPr>
              <w:t> </w:t>
            </w:r>
          </w:p>
        </w:tc>
        <w:tc>
          <w:tcPr>
            <w:tcW w:w="3940" w:type="dxa"/>
            <w:tcBorders>
              <w:top w:val="nil"/>
              <w:left w:val="nil"/>
              <w:bottom w:val="single" w:sz="4" w:space="0" w:color="auto"/>
              <w:right w:val="single" w:sz="4" w:space="0" w:color="auto"/>
            </w:tcBorders>
            <w:shd w:val="clear" w:color="000000" w:fill="D9D9D9"/>
            <w:vAlign w:val="bottom"/>
            <w:hideMark/>
          </w:tcPr>
          <w:p w14:paraId="54D3574D"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Ընդամենը</w:t>
            </w:r>
          </w:p>
        </w:tc>
        <w:tc>
          <w:tcPr>
            <w:tcW w:w="1185" w:type="dxa"/>
            <w:tcBorders>
              <w:top w:val="nil"/>
              <w:left w:val="nil"/>
              <w:bottom w:val="single" w:sz="4" w:space="0" w:color="auto"/>
              <w:right w:val="single" w:sz="4" w:space="0" w:color="auto"/>
            </w:tcBorders>
            <w:shd w:val="clear" w:color="000000" w:fill="D9D9D9"/>
            <w:vAlign w:val="bottom"/>
            <w:hideMark/>
          </w:tcPr>
          <w:p w14:paraId="4AC90EC5"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հազ. դր.</w:t>
            </w:r>
          </w:p>
        </w:tc>
        <w:tc>
          <w:tcPr>
            <w:tcW w:w="1220" w:type="dxa"/>
            <w:tcBorders>
              <w:top w:val="nil"/>
              <w:left w:val="nil"/>
              <w:bottom w:val="single" w:sz="4" w:space="0" w:color="auto"/>
              <w:right w:val="single" w:sz="4" w:space="0" w:color="auto"/>
            </w:tcBorders>
            <w:shd w:val="clear" w:color="000000" w:fill="D9D9D9"/>
            <w:vAlign w:val="bottom"/>
            <w:hideMark/>
          </w:tcPr>
          <w:p w14:paraId="1E4887B1" w14:textId="77777777" w:rsidR="00013BE9" w:rsidRDefault="00013BE9" w:rsidP="00E01609">
            <w:pPr>
              <w:rPr>
                <w:rFonts w:ascii="GHEA Grapalat" w:hAnsi="GHEA Grapalat" w:cs="Calibri"/>
                <w:b/>
                <w:bCs/>
                <w:i/>
                <w:iCs/>
                <w:color w:val="000000"/>
              </w:rPr>
            </w:pPr>
            <w:r>
              <w:rPr>
                <w:rFonts w:ascii="Calibri" w:hAnsi="Calibri" w:cs="Calibri"/>
                <w:b/>
                <w:bCs/>
                <w:i/>
                <w:iCs/>
                <w:color w:val="000000"/>
              </w:rPr>
              <w:t> </w:t>
            </w:r>
          </w:p>
        </w:tc>
        <w:tc>
          <w:tcPr>
            <w:tcW w:w="1460" w:type="dxa"/>
            <w:tcBorders>
              <w:top w:val="nil"/>
              <w:left w:val="nil"/>
              <w:bottom w:val="single" w:sz="4" w:space="0" w:color="auto"/>
              <w:right w:val="single" w:sz="4" w:space="0" w:color="auto"/>
            </w:tcBorders>
            <w:shd w:val="clear" w:color="000000" w:fill="D9D9D9"/>
            <w:vAlign w:val="bottom"/>
            <w:hideMark/>
          </w:tcPr>
          <w:p w14:paraId="5F8A48E5" w14:textId="77777777" w:rsidR="00013BE9" w:rsidRDefault="00013BE9" w:rsidP="00E01609">
            <w:pPr>
              <w:jc w:val="center"/>
              <w:rPr>
                <w:rFonts w:ascii="GHEA Grapalat" w:hAnsi="GHEA Grapalat" w:cs="Calibri"/>
                <w:i/>
                <w:iCs/>
                <w:color w:val="000000"/>
              </w:rPr>
            </w:pPr>
            <w:r>
              <w:rPr>
                <w:rFonts w:ascii="Calibri" w:hAnsi="Calibri" w:cs="Calibri"/>
                <w:i/>
                <w:iCs/>
                <w:color w:val="000000"/>
              </w:rPr>
              <w:t> </w:t>
            </w:r>
          </w:p>
        </w:tc>
        <w:tc>
          <w:tcPr>
            <w:tcW w:w="1583" w:type="dxa"/>
            <w:tcBorders>
              <w:top w:val="nil"/>
              <w:left w:val="nil"/>
              <w:bottom w:val="single" w:sz="4" w:space="0" w:color="auto"/>
              <w:right w:val="single" w:sz="4" w:space="0" w:color="auto"/>
            </w:tcBorders>
            <w:shd w:val="clear" w:color="000000" w:fill="D9D9D9"/>
            <w:vAlign w:val="bottom"/>
            <w:hideMark/>
          </w:tcPr>
          <w:p w14:paraId="571B70DA" w14:textId="77777777" w:rsidR="00013BE9" w:rsidRDefault="00013BE9" w:rsidP="00E01609">
            <w:pPr>
              <w:rPr>
                <w:rFonts w:ascii="GHEA Grapalat" w:hAnsi="GHEA Grapalat" w:cs="Calibri"/>
                <w:b/>
                <w:bCs/>
                <w:i/>
                <w:iCs/>
                <w:color w:val="000000"/>
              </w:rPr>
            </w:pPr>
            <w:r>
              <w:rPr>
                <w:rFonts w:ascii="GHEA Grapalat" w:hAnsi="GHEA Grapalat" w:cs="Calibri"/>
                <w:b/>
                <w:bCs/>
                <w:i/>
                <w:iCs/>
                <w:color w:val="000000"/>
              </w:rPr>
              <w:t>86048.73</w:t>
            </w:r>
          </w:p>
        </w:tc>
      </w:tr>
    </w:tbl>
    <w:p w14:paraId="1ECD4EEE" w14:textId="4559B104" w:rsidR="0081794D" w:rsidRDefault="0081794D" w:rsidP="00EE37AA">
      <w:pPr>
        <w:widowControl w:val="0"/>
        <w:ind w:firstLine="567"/>
        <w:jc w:val="center"/>
        <w:rPr>
          <w:rFonts w:ascii="GHEA Grapalat" w:hAnsi="GHEA Grapalat"/>
        </w:rPr>
      </w:pPr>
    </w:p>
    <w:p w14:paraId="1CE8B4E8" w14:textId="77777777" w:rsidR="0081794D" w:rsidRDefault="0081794D" w:rsidP="00EE37AA">
      <w:pPr>
        <w:widowControl w:val="0"/>
        <w:ind w:firstLine="567"/>
        <w:jc w:val="center"/>
        <w:rPr>
          <w:rFonts w:ascii="GHEA Grapalat" w:hAnsi="GHEA Grapalat"/>
        </w:rPr>
      </w:pPr>
    </w:p>
    <w:p w14:paraId="3904D00D" w14:textId="61BDAB0D" w:rsidR="0089352B" w:rsidRDefault="0089352B" w:rsidP="00EE37AA">
      <w:pPr>
        <w:jc w:val="right"/>
        <w:rPr>
          <w:rFonts w:ascii="GHEA Grapalat" w:hAnsi="GHEA Grapalat"/>
          <w:i/>
        </w:rPr>
      </w:pPr>
    </w:p>
    <w:p w14:paraId="44580D5B" w14:textId="01052AAA" w:rsidR="00903ECF" w:rsidRDefault="00903ECF" w:rsidP="00EE37AA">
      <w:pPr>
        <w:jc w:val="right"/>
        <w:rPr>
          <w:rFonts w:ascii="GHEA Grapalat" w:hAnsi="GHEA Grapalat"/>
          <w:i/>
        </w:rPr>
      </w:pPr>
    </w:p>
    <w:p w14:paraId="3E425DA0" w14:textId="130EA0DD" w:rsidR="00903ECF" w:rsidRDefault="00903ECF" w:rsidP="00EE37AA">
      <w:pPr>
        <w:jc w:val="right"/>
        <w:rPr>
          <w:rFonts w:ascii="GHEA Grapalat" w:hAnsi="GHEA Grapalat"/>
          <w:i/>
        </w:rPr>
      </w:pPr>
    </w:p>
    <w:p w14:paraId="333E0624" w14:textId="6D7E7455" w:rsidR="00903ECF" w:rsidRDefault="00903ECF" w:rsidP="00EE37AA">
      <w:pPr>
        <w:jc w:val="right"/>
        <w:rPr>
          <w:rFonts w:ascii="GHEA Grapalat" w:hAnsi="GHEA Grapalat"/>
          <w:i/>
        </w:rPr>
      </w:pPr>
    </w:p>
    <w:p w14:paraId="2741D83E" w14:textId="241183A3" w:rsidR="00903ECF" w:rsidRDefault="00903ECF" w:rsidP="00EE37AA">
      <w:pPr>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903ECF" w:rsidRPr="009F3DC7" w14:paraId="57849BE0" w14:textId="77777777" w:rsidTr="00014A86">
        <w:trPr>
          <w:jc w:val="center"/>
        </w:trPr>
        <w:tc>
          <w:tcPr>
            <w:tcW w:w="4536" w:type="dxa"/>
          </w:tcPr>
          <w:p w14:paraId="06DBAF80" w14:textId="77777777" w:rsidR="00903ECF" w:rsidRPr="009F3DC7" w:rsidRDefault="00903ECF" w:rsidP="00EE37AA">
            <w:pPr>
              <w:widowControl w:val="0"/>
              <w:jc w:val="center"/>
              <w:rPr>
                <w:rFonts w:ascii="GHEA Grapalat" w:hAnsi="GHEA Grapalat" w:cs="Sylfaen"/>
                <w:b/>
                <w:bCs/>
              </w:rPr>
            </w:pPr>
            <w:r w:rsidRPr="009F3DC7">
              <w:rPr>
                <w:rFonts w:ascii="GHEA Grapalat" w:hAnsi="GHEA Grapalat"/>
                <w:b/>
              </w:rPr>
              <w:t>ЗАКАЗЧИК</w:t>
            </w:r>
          </w:p>
          <w:p w14:paraId="34E8743A" w14:textId="77777777" w:rsidR="00903ECF" w:rsidRPr="00862ABD" w:rsidRDefault="00903ECF" w:rsidP="00EE37AA">
            <w:pPr>
              <w:widowControl w:val="0"/>
              <w:jc w:val="center"/>
              <w:rPr>
                <w:rFonts w:ascii="GHEA Grapalat" w:hAnsi="GHEA Grapalat"/>
                <w:lang w:val="en-US"/>
              </w:rPr>
            </w:pPr>
            <w:r>
              <w:rPr>
                <w:rFonts w:ascii="GHEA Grapalat" w:hAnsi="GHEA Grapalat"/>
                <w:lang w:val="en-US"/>
              </w:rPr>
              <w:t>______________________</w:t>
            </w:r>
          </w:p>
          <w:p w14:paraId="54BFADC9" w14:textId="77777777" w:rsidR="00903ECF" w:rsidRPr="00EF2876" w:rsidRDefault="00903ECF" w:rsidP="00EE37AA">
            <w:pPr>
              <w:widowControl w:val="0"/>
              <w:jc w:val="center"/>
              <w:rPr>
                <w:rFonts w:ascii="GHEA Grapalat" w:hAnsi="GHEA Grapalat"/>
                <w:vertAlign w:val="superscript"/>
              </w:rPr>
            </w:pPr>
            <w:r w:rsidRPr="00EF2876">
              <w:rPr>
                <w:rFonts w:ascii="GHEA Grapalat" w:hAnsi="GHEA Grapalat"/>
                <w:vertAlign w:val="superscript"/>
              </w:rPr>
              <w:t>/подпись/</w:t>
            </w:r>
          </w:p>
          <w:p w14:paraId="587AD441" w14:textId="77777777" w:rsidR="00903ECF" w:rsidRPr="009F3DC7" w:rsidRDefault="00903ECF" w:rsidP="00EE37AA">
            <w:pPr>
              <w:widowControl w:val="0"/>
              <w:jc w:val="center"/>
              <w:rPr>
                <w:rFonts w:ascii="GHEA Grapalat" w:hAnsi="GHEA Grapalat"/>
              </w:rPr>
            </w:pPr>
            <w:r w:rsidRPr="009F3DC7">
              <w:rPr>
                <w:rFonts w:ascii="GHEA Grapalat" w:hAnsi="GHEA Grapalat"/>
              </w:rPr>
              <w:t>М. П.</w:t>
            </w:r>
          </w:p>
        </w:tc>
        <w:tc>
          <w:tcPr>
            <w:tcW w:w="760" w:type="dxa"/>
          </w:tcPr>
          <w:p w14:paraId="7B2DB274" w14:textId="77777777" w:rsidR="00903ECF" w:rsidRPr="009F3DC7" w:rsidRDefault="00903ECF" w:rsidP="00EE37AA">
            <w:pPr>
              <w:widowControl w:val="0"/>
              <w:jc w:val="center"/>
              <w:rPr>
                <w:rFonts w:ascii="GHEA Grapalat" w:hAnsi="GHEA Grapalat"/>
              </w:rPr>
            </w:pPr>
          </w:p>
        </w:tc>
        <w:tc>
          <w:tcPr>
            <w:tcW w:w="4343" w:type="dxa"/>
          </w:tcPr>
          <w:p w14:paraId="2323FB1D" w14:textId="77777777" w:rsidR="00903ECF" w:rsidRPr="009F3DC7" w:rsidRDefault="00903ECF" w:rsidP="00EE37AA">
            <w:pPr>
              <w:widowControl w:val="0"/>
              <w:jc w:val="center"/>
              <w:rPr>
                <w:rFonts w:ascii="GHEA Grapalat" w:hAnsi="GHEA Grapalat" w:cs="Sylfaen"/>
                <w:b/>
                <w:bCs/>
              </w:rPr>
            </w:pPr>
            <w:r w:rsidRPr="009F3DC7">
              <w:rPr>
                <w:rFonts w:ascii="GHEA Grapalat" w:hAnsi="GHEA Grapalat"/>
                <w:b/>
              </w:rPr>
              <w:t>ПОДРЯДЧИК</w:t>
            </w:r>
          </w:p>
          <w:p w14:paraId="36653B76" w14:textId="77777777" w:rsidR="00903ECF" w:rsidRPr="00862ABD" w:rsidRDefault="00903ECF" w:rsidP="00EE37AA">
            <w:pPr>
              <w:widowControl w:val="0"/>
              <w:jc w:val="center"/>
              <w:rPr>
                <w:rFonts w:ascii="GHEA Grapalat" w:hAnsi="GHEA Grapalat"/>
                <w:lang w:val="en-US"/>
              </w:rPr>
            </w:pPr>
            <w:r>
              <w:rPr>
                <w:rFonts w:ascii="GHEA Grapalat" w:hAnsi="GHEA Grapalat"/>
                <w:lang w:val="en-US"/>
              </w:rPr>
              <w:t>___________________</w:t>
            </w:r>
          </w:p>
          <w:p w14:paraId="64A6F2FC" w14:textId="77777777" w:rsidR="00903ECF" w:rsidRPr="00EF2876" w:rsidRDefault="00903ECF" w:rsidP="00EE37AA">
            <w:pPr>
              <w:widowControl w:val="0"/>
              <w:jc w:val="center"/>
              <w:rPr>
                <w:rFonts w:ascii="GHEA Grapalat" w:hAnsi="GHEA Grapalat"/>
                <w:vertAlign w:val="superscript"/>
              </w:rPr>
            </w:pPr>
            <w:r w:rsidRPr="00EF2876">
              <w:rPr>
                <w:rFonts w:ascii="GHEA Grapalat" w:hAnsi="GHEA Grapalat"/>
                <w:vertAlign w:val="superscript"/>
              </w:rPr>
              <w:t>/подпись/</w:t>
            </w:r>
          </w:p>
          <w:p w14:paraId="73C49492" w14:textId="77777777" w:rsidR="00903ECF" w:rsidRPr="009F3DC7" w:rsidRDefault="00903ECF" w:rsidP="00EE37AA">
            <w:pPr>
              <w:widowControl w:val="0"/>
              <w:jc w:val="center"/>
              <w:rPr>
                <w:rFonts w:ascii="GHEA Grapalat" w:hAnsi="GHEA Grapalat"/>
              </w:rPr>
            </w:pPr>
            <w:r w:rsidRPr="009F3DC7">
              <w:rPr>
                <w:rFonts w:ascii="GHEA Grapalat" w:hAnsi="GHEA Grapalat"/>
              </w:rPr>
              <w:t>М. П.</w:t>
            </w:r>
          </w:p>
        </w:tc>
      </w:tr>
    </w:tbl>
    <w:p w14:paraId="4EF3D822" w14:textId="7BB77AF9" w:rsidR="00903ECF" w:rsidRDefault="00903ECF" w:rsidP="00EE37AA">
      <w:pPr>
        <w:jc w:val="right"/>
        <w:rPr>
          <w:rFonts w:ascii="GHEA Grapalat" w:hAnsi="GHEA Grapalat"/>
          <w:i/>
        </w:rPr>
      </w:pPr>
    </w:p>
    <w:p w14:paraId="48F58E81" w14:textId="0F68C202" w:rsidR="00903ECF" w:rsidRDefault="00903ECF" w:rsidP="00EE37AA">
      <w:pPr>
        <w:jc w:val="right"/>
        <w:rPr>
          <w:rFonts w:ascii="GHEA Grapalat" w:hAnsi="GHEA Grapalat"/>
          <w:i/>
        </w:rPr>
      </w:pPr>
    </w:p>
    <w:p w14:paraId="40E783B8" w14:textId="0CB4FE24" w:rsidR="00903ECF" w:rsidRDefault="00903ECF" w:rsidP="00EE37AA">
      <w:pPr>
        <w:jc w:val="right"/>
        <w:rPr>
          <w:rFonts w:ascii="GHEA Grapalat" w:hAnsi="GHEA Grapalat"/>
          <w:i/>
        </w:rPr>
      </w:pPr>
    </w:p>
    <w:p w14:paraId="16866BD2" w14:textId="3DE3085E" w:rsidR="00903ECF" w:rsidRDefault="00903ECF" w:rsidP="00EE37AA">
      <w:pPr>
        <w:jc w:val="right"/>
        <w:rPr>
          <w:rFonts w:ascii="GHEA Grapalat" w:hAnsi="GHEA Grapalat"/>
          <w:i/>
        </w:rPr>
      </w:pPr>
    </w:p>
    <w:p w14:paraId="5B2DB4CB" w14:textId="77777777" w:rsidR="0081794D" w:rsidRDefault="0081794D" w:rsidP="00EE37AA">
      <w:pPr>
        <w:jc w:val="right"/>
        <w:rPr>
          <w:rFonts w:ascii="GHEA Grapalat" w:hAnsi="GHEA Grapalat"/>
          <w:i/>
        </w:rPr>
      </w:pPr>
    </w:p>
    <w:p w14:paraId="71D18ABA" w14:textId="77777777" w:rsidR="00EF062B" w:rsidRDefault="00EF062B" w:rsidP="00EE37AA">
      <w:pPr>
        <w:jc w:val="right"/>
        <w:rPr>
          <w:rFonts w:ascii="GHEA Grapalat" w:hAnsi="GHEA Grapalat"/>
          <w:i/>
        </w:rPr>
      </w:pPr>
    </w:p>
    <w:p w14:paraId="0D09C2C5" w14:textId="77777777" w:rsidR="00EF062B" w:rsidRDefault="00EF062B" w:rsidP="00EE37AA">
      <w:pPr>
        <w:jc w:val="right"/>
        <w:rPr>
          <w:rFonts w:ascii="GHEA Grapalat" w:hAnsi="GHEA Grapalat"/>
          <w:i/>
        </w:rPr>
      </w:pPr>
    </w:p>
    <w:p w14:paraId="6F733F7F" w14:textId="77777777" w:rsidR="00EF062B" w:rsidRDefault="00EF062B" w:rsidP="00EE37AA">
      <w:pPr>
        <w:jc w:val="right"/>
        <w:rPr>
          <w:rFonts w:ascii="GHEA Grapalat" w:hAnsi="GHEA Grapalat"/>
          <w:i/>
        </w:rPr>
      </w:pPr>
    </w:p>
    <w:p w14:paraId="4F7ED3D5" w14:textId="77777777" w:rsidR="00EF062B" w:rsidRDefault="00EF062B" w:rsidP="00EE37AA">
      <w:pPr>
        <w:jc w:val="right"/>
        <w:rPr>
          <w:rFonts w:ascii="GHEA Grapalat" w:hAnsi="GHEA Grapalat"/>
          <w:i/>
        </w:rPr>
      </w:pPr>
    </w:p>
    <w:p w14:paraId="774F4FC7" w14:textId="77777777" w:rsidR="00E41080" w:rsidRDefault="00E41080" w:rsidP="00EE37AA">
      <w:pPr>
        <w:jc w:val="right"/>
        <w:rPr>
          <w:rFonts w:ascii="GHEA Grapalat" w:hAnsi="GHEA Grapalat"/>
          <w:i/>
        </w:rPr>
      </w:pPr>
    </w:p>
    <w:p w14:paraId="0107A42A" w14:textId="77777777" w:rsidR="00E41080" w:rsidRDefault="00E41080" w:rsidP="00EE37AA">
      <w:pPr>
        <w:jc w:val="right"/>
        <w:rPr>
          <w:rFonts w:ascii="GHEA Grapalat" w:hAnsi="GHEA Grapalat"/>
          <w:i/>
        </w:rPr>
      </w:pPr>
    </w:p>
    <w:p w14:paraId="0F72C385" w14:textId="77777777" w:rsidR="00E41080" w:rsidRDefault="00E41080" w:rsidP="00EE37AA">
      <w:pPr>
        <w:jc w:val="right"/>
        <w:rPr>
          <w:rFonts w:ascii="GHEA Grapalat" w:hAnsi="GHEA Grapalat"/>
          <w:i/>
        </w:rPr>
      </w:pPr>
    </w:p>
    <w:p w14:paraId="26F67A3C" w14:textId="77777777" w:rsidR="00E41080" w:rsidRDefault="00E41080" w:rsidP="00EE37AA">
      <w:pPr>
        <w:jc w:val="right"/>
        <w:rPr>
          <w:rFonts w:ascii="GHEA Grapalat" w:hAnsi="GHEA Grapalat"/>
          <w:i/>
        </w:rPr>
      </w:pPr>
    </w:p>
    <w:p w14:paraId="40F8B90A" w14:textId="77777777" w:rsidR="00E41080" w:rsidRDefault="00E41080" w:rsidP="00EE37AA">
      <w:pPr>
        <w:jc w:val="right"/>
        <w:rPr>
          <w:rFonts w:ascii="GHEA Grapalat" w:hAnsi="GHEA Grapalat"/>
          <w:i/>
        </w:rPr>
      </w:pPr>
    </w:p>
    <w:p w14:paraId="3C35A073" w14:textId="77777777" w:rsidR="00E41080" w:rsidRDefault="00E41080" w:rsidP="00EE37AA">
      <w:pPr>
        <w:jc w:val="right"/>
        <w:rPr>
          <w:rFonts w:ascii="GHEA Grapalat" w:hAnsi="GHEA Grapalat"/>
          <w:i/>
        </w:rPr>
      </w:pPr>
    </w:p>
    <w:p w14:paraId="25BECA5D" w14:textId="77777777" w:rsidR="00E41080" w:rsidRDefault="00E41080" w:rsidP="00EE37AA">
      <w:pPr>
        <w:jc w:val="right"/>
        <w:rPr>
          <w:rFonts w:ascii="GHEA Grapalat" w:hAnsi="GHEA Grapalat"/>
          <w:i/>
        </w:rPr>
      </w:pPr>
    </w:p>
    <w:p w14:paraId="1C912541" w14:textId="77777777" w:rsidR="00E41080" w:rsidRDefault="00E41080" w:rsidP="00EE37AA">
      <w:pPr>
        <w:jc w:val="right"/>
        <w:rPr>
          <w:rFonts w:ascii="GHEA Grapalat" w:hAnsi="GHEA Grapalat"/>
          <w:i/>
        </w:rPr>
      </w:pPr>
    </w:p>
    <w:p w14:paraId="7B637A12" w14:textId="77777777" w:rsidR="00E41080" w:rsidRDefault="00E41080" w:rsidP="00EE37AA">
      <w:pPr>
        <w:jc w:val="right"/>
        <w:rPr>
          <w:rFonts w:ascii="GHEA Grapalat" w:hAnsi="GHEA Grapalat"/>
          <w:i/>
        </w:rPr>
      </w:pPr>
    </w:p>
    <w:p w14:paraId="1D2DB67F" w14:textId="77777777" w:rsidR="00E41080" w:rsidRDefault="00E41080" w:rsidP="00EE37AA">
      <w:pPr>
        <w:jc w:val="right"/>
        <w:rPr>
          <w:rFonts w:ascii="GHEA Grapalat" w:hAnsi="GHEA Grapalat"/>
          <w:i/>
        </w:rPr>
      </w:pPr>
    </w:p>
    <w:p w14:paraId="699FE9D1" w14:textId="77777777" w:rsidR="00B35AAF" w:rsidRDefault="00B35AAF" w:rsidP="00EE37AA">
      <w:pPr>
        <w:jc w:val="right"/>
        <w:rPr>
          <w:rFonts w:ascii="GHEA Grapalat" w:hAnsi="GHEA Grapalat"/>
          <w:i/>
          <w:lang w:val="en-US"/>
        </w:rPr>
      </w:pPr>
    </w:p>
    <w:p w14:paraId="5DE59878" w14:textId="77777777" w:rsidR="00B35AAF" w:rsidRDefault="00B35AAF" w:rsidP="00EE37AA">
      <w:pPr>
        <w:jc w:val="right"/>
        <w:rPr>
          <w:rFonts w:ascii="GHEA Grapalat" w:hAnsi="GHEA Grapalat"/>
          <w:i/>
          <w:lang w:val="en-US"/>
        </w:rPr>
      </w:pPr>
    </w:p>
    <w:p w14:paraId="2B73CC9C" w14:textId="77777777" w:rsidR="00B35AAF" w:rsidRDefault="00B35AAF" w:rsidP="00EE37AA">
      <w:pPr>
        <w:jc w:val="right"/>
        <w:rPr>
          <w:rFonts w:ascii="GHEA Grapalat" w:hAnsi="GHEA Grapalat"/>
          <w:i/>
          <w:lang w:val="en-US"/>
        </w:rPr>
      </w:pPr>
    </w:p>
    <w:p w14:paraId="2EC2926B" w14:textId="77777777" w:rsidR="00B35AAF" w:rsidRDefault="00B35AAF" w:rsidP="00EE37AA">
      <w:pPr>
        <w:jc w:val="right"/>
        <w:rPr>
          <w:rFonts w:ascii="GHEA Grapalat" w:hAnsi="GHEA Grapalat"/>
          <w:i/>
          <w:lang w:val="en-US"/>
        </w:rPr>
      </w:pPr>
    </w:p>
    <w:p w14:paraId="10729A07" w14:textId="2BA6882B" w:rsidR="00BB28C8" w:rsidRPr="009F3DC7" w:rsidRDefault="00BB28C8" w:rsidP="00EE37AA">
      <w:pPr>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EE37AA">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EE37AA">
      <w:pPr>
        <w:widowControl w:val="0"/>
        <w:ind w:firstLine="567"/>
        <w:jc w:val="center"/>
        <w:rPr>
          <w:rFonts w:ascii="GHEA Grapalat" w:hAnsi="GHEA Grapalat" w:cs="Sylfaen"/>
          <w:b/>
        </w:rPr>
      </w:pPr>
    </w:p>
    <w:p w14:paraId="54238E4F" w14:textId="77777777" w:rsidR="00BB28C8" w:rsidRPr="009F3DC7" w:rsidRDefault="00BB28C8" w:rsidP="00EE37AA">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EE37AA">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EE37AA">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EE37AA">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EE37AA">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EE37AA">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9"/>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EE37AA">
            <w:pPr>
              <w:widowControl w:val="0"/>
              <w:jc w:val="both"/>
              <w:rPr>
                <w:rFonts w:ascii="GHEA Grapalat" w:hAnsi="GHEA Grapalat"/>
                <w:sz w:val="20"/>
                <w:szCs w:val="20"/>
              </w:rPr>
            </w:pPr>
          </w:p>
        </w:tc>
        <w:tc>
          <w:tcPr>
            <w:tcW w:w="4142" w:type="dxa"/>
            <w:vMerge/>
          </w:tcPr>
          <w:p w14:paraId="45988DF6" w14:textId="77777777" w:rsidR="00BB28C8" w:rsidRPr="00517562" w:rsidRDefault="00BB28C8" w:rsidP="00EE37AA">
            <w:pPr>
              <w:widowControl w:val="0"/>
              <w:rPr>
                <w:rFonts w:ascii="GHEA Grapalat" w:hAnsi="GHEA Grapalat"/>
                <w:sz w:val="20"/>
                <w:szCs w:val="20"/>
              </w:rPr>
            </w:pPr>
          </w:p>
        </w:tc>
        <w:tc>
          <w:tcPr>
            <w:tcW w:w="3060" w:type="dxa"/>
            <w:vAlign w:val="center"/>
          </w:tcPr>
          <w:p w14:paraId="088AE62B" w14:textId="77777777" w:rsidR="00BB28C8" w:rsidRPr="00517562" w:rsidRDefault="00BB28C8" w:rsidP="00EE37AA">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EE37AA">
            <w:pPr>
              <w:widowControl w:val="0"/>
              <w:jc w:val="center"/>
              <w:rPr>
                <w:rFonts w:ascii="GHEA Grapalat" w:hAnsi="GHEA Grapalat"/>
                <w:sz w:val="20"/>
                <w:szCs w:val="20"/>
              </w:rPr>
            </w:pPr>
            <w:r w:rsidRPr="00517562">
              <w:rPr>
                <w:rFonts w:ascii="GHEA Grapalat" w:hAnsi="GHEA Grapalat"/>
                <w:sz w:val="20"/>
                <w:szCs w:val="20"/>
              </w:rPr>
              <w:t>Конец</w:t>
            </w:r>
          </w:p>
        </w:tc>
      </w:tr>
      <w:tr w:rsidR="00E41080" w:rsidRPr="009F3DC7" w14:paraId="7DFF6DC1" w14:textId="77777777" w:rsidTr="00BD5031">
        <w:trPr>
          <w:trHeight w:val="586"/>
          <w:jc w:val="center"/>
        </w:trPr>
        <w:tc>
          <w:tcPr>
            <w:tcW w:w="816" w:type="dxa"/>
            <w:vAlign w:val="center"/>
          </w:tcPr>
          <w:p w14:paraId="0B08565D" w14:textId="2030A33F" w:rsidR="00E41080" w:rsidRPr="00521B73" w:rsidRDefault="00E41080" w:rsidP="00EE37AA">
            <w:pPr>
              <w:widowControl w:val="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6159901C" w:rsidR="00E41080" w:rsidRPr="00782CAE" w:rsidRDefault="00D813FC" w:rsidP="00EE37AA">
            <w:pPr>
              <w:widowControl w:val="0"/>
              <w:rPr>
                <w:rFonts w:ascii="GHEA Grapalat" w:hAnsi="GHEA Grapalat"/>
                <w:sz w:val="22"/>
                <w:szCs w:val="22"/>
              </w:rPr>
            </w:pPr>
            <w:r w:rsidRPr="00D813FC">
              <w:rPr>
                <w:rFonts w:ascii="GHEA Grapalat" w:eastAsia="MS Mincho" w:hAnsi="GHEA Grapalat"/>
                <w:bCs/>
                <w:sz w:val="16"/>
                <w:szCs w:val="16"/>
                <w:lang w:eastAsia="ja-JP"/>
              </w:rPr>
              <w:t>работы по капитальному ремонту дворового футбольного поля по адресу Вардананц 5А административного района Кентрон города Еревана</w:t>
            </w:r>
          </w:p>
        </w:tc>
        <w:tc>
          <w:tcPr>
            <w:tcW w:w="3060" w:type="dxa"/>
          </w:tcPr>
          <w:p w14:paraId="643336AC" w14:textId="670FF96B" w:rsidR="00E41080" w:rsidRPr="00782CAE" w:rsidRDefault="00E41080" w:rsidP="00EE37AA">
            <w:pPr>
              <w:widowControl w:val="0"/>
              <w:rPr>
                <w:rFonts w:ascii="GHEA Grapalat" w:hAnsi="GHEA Grapalat"/>
                <w:sz w:val="22"/>
                <w:szCs w:val="22"/>
              </w:rPr>
            </w:pPr>
            <w:r w:rsidRPr="00782CAE">
              <w:rPr>
                <w:rFonts w:ascii="GHEA Grapalat" w:hAnsi="GHEA Grapalat"/>
                <w:sz w:val="22"/>
                <w:szCs w:val="22"/>
              </w:rPr>
              <w:t>со дня вступления в силу договора подряда и договора на оказание услуг по техническому контролю (договора о предоставлении финансовых ресурсов)</w:t>
            </w:r>
          </w:p>
        </w:tc>
        <w:tc>
          <w:tcPr>
            <w:tcW w:w="1980" w:type="dxa"/>
            <w:vAlign w:val="center"/>
          </w:tcPr>
          <w:p w14:paraId="1BC55FF8" w14:textId="3372DF8D" w:rsidR="00E41080" w:rsidRPr="00DE4A55" w:rsidRDefault="008E1617" w:rsidP="00EE37AA">
            <w:pPr>
              <w:widowControl w:val="0"/>
              <w:jc w:val="center"/>
              <w:rPr>
                <w:rFonts w:ascii="GHEA Grapalat" w:hAnsi="GHEA Grapalat"/>
                <w:sz w:val="22"/>
                <w:szCs w:val="22"/>
              </w:rPr>
            </w:pPr>
            <w:r>
              <w:rPr>
                <w:rFonts w:ascii="GHEA Grapalat" w:hAnsi="GHEA Grapalat" w:cs="Calibri"/>
                <w:bCs/>
                <w:iCs/>
                <w:sz w:val="16"/>
                <w:szCs w:val="16"/>
              </w:rPr>
              <w:t>120</w:t>
            </w:r>
            <w:r w:rsidR="00B35AAF" w:rsidRPr="00E12D3A">
              <w:rPr>
                <w:rFonts w:ascii="GHEA Grapalat" w:hAnsi="GHEA Grapalat" w:cs="Calibri"/>
                <w:bCs/>
                <w:iCs/>
                <w:sz w:val="16"/>
                <w:szCs w:val="16"/>
              </w:rPr>
              <w:t>-ый календарный день включительно</w:t>
            </w:r>
          </w:p>
        </w:tc>
      </w:tr>
    </w:tbl>
    <w:p w14:paraId="19BE512C" w14:textId="77777777" w:rsidR="00BB28C8" w:rsidRPr="009F3DC7" w:rsidRDefault="00BB28C8" w:rsidP="00EE37AA">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EE37AA">
            <w:pPr>
              <w:widowControl w:val="0"/>
              <w:pBdr>
                <w:bottom w:val="single" w:sz="12" w:space="1" w:color="auto"/>
              </w:pBdr>
              <w:jc w:val="center"/>
              <w:rPr>
                <w:rFonts w:ascii="GHEA Grapalat" w:hAnsi="GHEA Grapalat" w:cs="Sylfaen"/>
                <w:b/>
                <w:bCs/>
              </w:rPr>
            </w:pPr>
            <w:r w:rsidRPr="009F3DC7">
              <w:rPr>
                <w:rFonts w:ascii="GHEA Grapalat" w:hAnsi="GHEA Grapalat"/>
                <w:b/>
              </w:rPr>
              <w:t>ЗАКАЗЧИК</w:t>
            </w:r>
          </w:p>
          <w:p w14:paraId="297BB9AF" w14:textId="77777777" w:rsidR="00BB28C8" w:rsidRPr="00517562" w:rsidRDefault="00BB28C8" w:rsidP="00EE37AA">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EE37AA">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EE37AA">
            <w:pPr>
              <w:widowControl w:val="0"/>
              <w:jc w:val="center"/>
              <w:rPr>
                <w:rFonts w:ascii="GHEA Grapalat" w:hAnsi="GHEA Grapalat"/>
              </w:rPr>
            </w:pPr>
          </w:p>
        </w:tc>
        <w:tc>
          <w:tcPr>
            <w:tcW w:w="4343" w:type="dxa"/>
          </w:tcPr>
          <w:p w14:paraId="767751B7" w14:textId="77777777" w:rsidR="00BB28C8" w:rsidRPr="009F3DC7" w:rsidRDefault="00BB28C8" w:rsidP="00EE37AA">
            <w:pPr>
              <w:widowControl w:val="0"/>
              <w:pBdr>
                <w:bottom w:val="single" w:sz="12" w:space="1" w:color="auto"/>
              </w:pBdr>
              <w:jc w:val="center"/>
              <w:rPr>
                <w:rFonts w:ascii="GHEA Grapalat" w:hAnsi="GHEA Grapalat" w:cs="Sylfaen"/>
                <w:b/>
                <w:bCs/>
              </w:rPr>
            </w:pPr>
            <w:r w:rsidRPr="009F3DC7">
              <w:rPr>
                <w:rFonts w:ascii="GHEA Grapalat" w:hAnsi="GHEA Grapalat"/>
                <w:b/>
              </w:rPr>
              <w:t>ПОДРЯДЧИК</w:t>
            </w:r>
          </w:p>
          <w:p w14:paraId="7FFB5B88" w14:textId="77777777" w:rsidR="00BB28C8" w:rsidRPr="00517562" w:rsidRDefault="00BB28C8" w:rsidP="00EE37AA">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EE37AA">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EE37AA">
      <w:pPr>
        <w:widowControl w:val="0"/>
        <w:ind w:firstLine="567"/>
        <w:jc w:val="right"/>
        <w:rPr>
          <w:rFonts w:ascii="GHEA Grapalat" w:hAnsi="GHEA Grapalat"/>
          <w:i/>
        </w:rPr>
      </w:pPr>
    </w:p>
    <w:p w14:paraId="362EE082" w14:textId="77777777" w:rsidR="00336920" w:rsidRDefault="00336920" w:rsidP="00EE37AA">
      <w:pPr>
        <w:widowControl w:val="0"/>
        <w:ind w:firstLine="567"/>
        <w:jc w:val="right"/>
        <w:rPr>
          <w:rFonts w:ascii="GHEA Grapalat" w:hAnsi="GHEA Grapalat"/>
          <w:i/>
        </w:rPr>
      </w:pPr>
    </w:p>
    <w:p w14:paraId="05446543" w14:textId="77777777" w:rsidR="00336920" w:rsidRDefault="00336920" w:rsidP="00EE37AA">
      <w:pPr>
        <w:widowControl w:val="0"/>
        <w:ind w:firstLine="567"/>
        <w:jc w:val="right"/>
        <w:rPr>
          <w:rFonts w:ascii="GHEA Grapalat" w:hAnsi="GHEA Grapalat"/>
          <w:i/>
        </w:rPr>
      </w:pPr>
    </w:p>
    <w:p w14:paraId="4E2300B6" w14:textId="77777777" w:rsidR="00336920" w:rsidRDefault="00336920" w:rsidP="00EE37AA">
      <w:pPr>
        <w:widowControl w:val="0"/>
        <w:ind w:firstLine="567"/>
        <w:jc w:val="right"/>
        <w:rPr>
          <w:rFonts w:ascii="GHEA Grapalat" w:hAnsi="GHEA Grapalat"/>
          <w:i/>
        </w:rPr>
      </w:pPr>
    </w:p>
    <w:p w14:paraId="1D417288" w14:textId="77777777" w:rsidR="00336920" w:rsidRDefault="00336920" w:rsidP="00EE37AA">
      <w:pPr>
        <w:widowControl w:val="0"/>
        <w:ind w:firstLine="567"/>
        <w:jc w:val="right"/>
        <w:rPr>
          <w:rFonts w:ascii="GHEA Grapalat" w:hAnsi="GHEA Grapalat"/>
          <w:i/>
        </w:rPr>
      </w:pPr>
    </w:p>
    <w:p w14:paraId="3AA2A8A4" w14:textId="48442F1C" w:rsidR="00336920" w:rsidRDefault="00336920" w:rsidP="00EE37AA">
      <w:pPr>
        <w:widowControl w:val="0"/>
        <w:ind w:firstLine="567"/>
        <w:jc w:val="right"/>
        <w:rPr>
          <w:rFonts w:ascii="GHEA Grapalat" w:hAnsi="GHEA Grapalat"/>
          <w:i/>
        </w:rPr>
      </w:pPr>
    </w:p>
    <w:p w14:paraId="7AD01352" w14:textId="1B821BF0" w:rsidR="00DE4A55" w:rsidRDefault="00DE4A55" w:rsidP="00EE37AA">
      <w:pPr>
        <w:widowControl w:val="0"/>
        <w:ind w:firstLine="567"/>
        <w:jc w:val="right"/>
        <w:rPr>
          <w:rFonts w:ascii="GHEA Grapalat" w:hAnsi="GHEA Grapalat"/>
          <w:i/>
        </w:rPr>
      </w:pPr>
    </w:p>
    <w:p w14:paraId="6976966F" w14:textId="05760EC6" w:rsidR="00DE4A55" w:rsidRDefault="00DE4A55" w:rsidP="00EE37AA">
      <w:pPr>
        <w:widowControl w:val="0"/>
        <w:ind w:firstLine="567"/>
        <w:jc w:val="right"/>
        <w:rPr>
          <w:rFonts w:ascii="GHEA Grapalat" w:hAnsi="GHEA Grapalat"/>
          <w:i/>
        </w:rPr>
      </w:pPr>
    </w:p>
    <w:p w14:paraId="1D216B5E" w14:textId="77777777" w:rsidR="00DE4A55" w:rsidRDefault="00DE4A55" w:rsidP="00EE37AA">
      <w:pPr>
        <w:widowControl w:val="0"/>
        <w:ind w:firstLine="567"/>
        <w:jc w:val="right"/>
        <w:rPr>
          <w:rFonts w:ascii="GHEA Grapalat" w:hAnsi="GHEA Grapalat"/>
          <w:i/>
        </w:rPr>
      </w:pPr>
    </w:p>
    <w:p w14:paraId="3445BA27" w14:textId="3EAA502D" w:rsidR="00BB28C8" w:rsidRPr="009F3DC7" w:rsidRDefault="00BB28C8" w:rsidP="00EE37AA">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04BAAE67" w:rsidR="00BB28C8" w:rsidRPr="009F3DC7" w:rsidRDefault="00BB28C8" w:rsidP="00EE37AA">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sidR="00EF062B">
        <w:rPr>
          <w:rFonts w:ascii="GHEA Grapalat" w:hAnsi="GHEA Grapalat"/>
          <w:i/>
        </w:rPr>
        <w:t>«</w:t>
      </w:r>
      <w:r>
        <w:rPr>
          <w:rFonts w:ascii="GHEA Grapalat" w:hAnsi="GHEA Grapalat"/>
          <w:i/>
        </w:rPr>
        <w:t xml:space="preserve"> </w:t>
      </w:r>
      <w:r w:rsidRPr="00517562">
        <w:rPr>
          <w:rFonts w:ascii="GHEA Grapalat" w:hAnsi="GHEA Grapalat"/>
          <w:i/>
        </w:rPr>
        <w:tab/>
      </w:r>
      <w:r w:rsidR="00EF062B">
        <w:rPr>
          <w:rFonts w:ascii="GHEA Grapalat" w:hAnsi="GHEA Grapalat"/>
          <w:i/>
        </w:rPr>
        <w:t>«</w:t>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EE37AA">
      <w:pPr>
        <w:widowControl w:val="0"/>
        <w:tabs>
          <w:tab w:val="left" w:pos="9540"/>
        </w:tabs>
        <w:ind w:firstLine="567"/>
        <w:jc w:val="center"/>
        <w:rPr>
          <w:rFonts w:ascii="GHEA Grapalat" w:hAnsi="GHEA Grapalat"/>
        </w:rPr>
      </w:pPr>
    </w:p>
    <w:p w14:paraId="6FFB7F45" w14:textId="77777777" w:rsidR="00BB28C8" w:rsidRPr="00685FDC" w:rsidRDefault="00BB28C8" w:rsidP="00EE37AA">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40"/>
        <w:t>*</w:t>
      </w:r>
    </w:p>
    <w:p w14:paraId="1E4E6DFC" w14:textId="77777777" w:rsidR="00BB28C8" w:rsidRPr="009F3DC7" w:rsidRDefault="00BB28C8" w:rsidP="00EE37AA">
      <w:pPr>
        <w:widowControl w:val="0"/>
        <w:ind w:firstLine="567"/>
        <w:jc w:val="right"/>
        <w:rPr>
          <w:rFonts w:ascii="GHEA Grapalat" w:hAnsi="GHEA Grapalat"/>
        </w:rPr>
      </w:pPr>
      <w:r w:rsidRPr="009F3DC7">
        <w:rPr>
          <w:rFonts w:ascii="GHEA Grapalat" w:hAnsi="GHEA Grapalat"/>
        </w:rPr>
        <w:t>драмов РА</w:t>
      </w:r>
    </w:p>
    <w:tbl>
      <w:tblPr>
        <w:tblW w:w="110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362"/>
        <w:gridCol w:w="1800"/>
        <w:gridCol w:w="474"/>
        <w:gridCol w:w="504"/>
        <w:gridCol w:w="488"/>
        <w:gridCol w:w="567"/>
        <w:gridCol w:w="567"/>
        <w:gridCol w:w="567"/>
        <w:gridCol w:w="551"/>
        <w:gridCol w:w="583"/>
        <w:gridCol w:w="567"/>
        <w:gridCol w:w="567"/>
        <w:gridCol w:w="425"/>
        <w:gridCol w:w="567"/>
        <w:gridCol w:w="713"/>
        <w:gridCol w:w="10"/>
      </w:tblGrid>
      <w:tr w:rsidR="00EF3E3E" w:rsidRPr="0084361A" w14:paraId="0EFB7C47" w14:textId="77777777" w:rsidTr="007F3DC5">
        <w:trPr>
          <w:trHeight w:val="392"/>
        </w:trPr>
        <w:tc>
          <w:tcPr>
            <w:tcW w:w="11020" w:type="dxa"/>
            <w:gridSpan w:val="17"/>
            <w:vAlign w:val="center"/>
          </w:tcPr>
          <w:p w14:paraId="20A5AD71" w14:textId="77777777" w:rsidR="00EF3E3E" w:rsidRPr="0084361A" w:rsidRDefault="00EF3E3E" w:rsidP="00EE37AA">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7F3DC5">
        <w:trPr>
          <w:gridAfter w:val="1"/>
          <w:wAfter w:w="10" w:type="dxa"/>
          <w:trHeight w:val="1436"/>
        </w:trPr>
        <w:tc>
          <w:tcPr>
            <w:tcW w:w="708" w:type="dxa"/>
            <w:vAlign w:val="center"/>
          </w:tcPr>
          <w:p w14:paraId="60DB7A6B" w14:textId="77777777" w:rsidR="00EF3E3E" w:rsidRPr="0084361A" w:rsidRDefault="00EF3E3E" w:rsidP="00EE37AA">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lastRenderedPageBreak/>
              <w:t>номер предусмотренного приглашением лота</w:t>
            </w:r>
          </w:p>
        </w:tc>
        <w:tc>
          <w:tcPr>
            <w:tcW w:w="1362" w:type="dxa"/>
            <w:vAlign w:val="center"/>
          </w:tcPr>
          <w:p w14:paraId="5EF457C6" w14:textId="77777777" w:rsidR="00EF3E3E" w:rsidRPr="0084361A" w:rsidRDefault="00EF3E3E" w:rsidP="00EE37AA">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800" w:type="dxa"/>
            <w:vAlign w:val="center"/>
          </w:tcPr>
          <w:p w14:paraId="5ED83F43" w14:textId="77777777" w:rsidR="00EF3E3E" w:rsidRPr="0084361A" w:rsidRDefault="00EF3E3E" w:rsidP="00EE37AA">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73EC1ACE" w:rsidR="00EF3E3E" w:rsidRPr="0084361A" w:rsidRDefault="00EF3E3E" w:rsidP="00EE37AA">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C01B39">
              <w:rPr>
                <w:rFonts w:ascii="GHEA Grapalat" w:eastAsia="Calibri" w:hAnsi="GHEA Grapalat" w:cs="Calibri"/>
                <w:sz w:val="16"/>
                <w:szCs w:val="16"/>
              </w:rPr>
              <w:t>5</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41"/>
              <w:t>**</w:t>
            </w:r>
          </w:p>
        </w:tc>
      </w:tr>
      <w:tr w:rsidR="00EF3E3E" w:rsidRPr="00FC2EAA" w14:paraId="31007347" w14:textId="77777777" w:rsidTr="007F3DC5">
        <w:trPr>
          <w:gridAfter w:val="1"/>
          <w:wAfter w:w="10" w:type="dxa"/>
          <w:cantSplit/>
          <w:trHeight w:val="1367"/>
        </w:trPr>
        <w:tc>
          <w:tcPr>
            <w:tcW w:w="708" w:type="dxa"/>
            <w:vAlign w:val="center"/>
          </w:tcPr>
          <w:p w14:paraId="06B249FA" w14:textId="77777777" w:rsidR="00EF3E3E" w:rsidRPr="0084361A" w:rsidRDefault="00EF3E3E" w:rsidP="00EE37AA">
            <w:pPr>
              <w:widowControl w:val="0"/>
              <w:suppressAutoHyphens/>
              <w:ind w:left="2"/>
              <w:jc w:val="center"/>
              <w:rPr>
                <w:rFonts w:ascii="GHEA Grapalat" w:eastAsia="Calibri" w:hAnsi="GHEA Grapalat" w:cs="Calibri"/>
                <w:sz w:val="16"/>
                <w:szCs w:val="16"/>
              </w:rPr>
            </w:pPr>
          </w:p>
        </w:tc>
        <w:tc>
          <w:tcPr>
            <w:tcW w:w="1362" w:type="dxa"/>
            <w:vAlign w:val="center"/>
          </w:tcPr>
          <w:p w14:paraId="00CCB9CA" w14:textId="77777777" w:rsidR="00EF3E3E" w:rsidRPr="0084361A" w:rsidRDefault="00EF3E3E" w:rsidP="00EE37AA">
            <w:pPr>
              <w:widowControl w:val="0"/>
              <w:suppressAutoHyphens/>
              <w:ind w:left="-43"/>
              <w:jc w:val="center"/>
              <w:rPr>
                <w:rFonts w:ascii="GHEA Grapalat" w:eastAsia="Calibri" w:hAnsi="GHEA Grapalat" w:cs="Calibri"/>
                <w:sz w:val="16"/>
                <w:szCs w:val="16"/>
              </w:rPr>
            </w:pPr>
          </w:p>
        </w:tc>
        <w:tc>
          <w:tcPr>
            <w:tcW w:w="1800" w:type="dxa"/>
            <w:vAlign w:val="center"/>
          </w:tcPr>
          <w:p w14:paraId="4900362D" w14:textId="77777777" w:rsidR="00EF3E3E" w:rsidRPr="0084361A" w:rsidRDefault="00EF3E3E" w:rsidP="00EE37AA">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EE37AA">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EE37AA">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EE37AA">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EE37AA">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EE37AA">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EE37AA">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EE37AA">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EE37AA">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EE37AA">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EE37AA">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EE37AA">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EE37AA">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EE37AA">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E41080" w:rsidRPr="0084361A" w14:paraId="2532CE43" w14:textId="77777777" w:rsidTr="007F3DC5">
        <w:trPr>
          <w:gridAfter w:val="1"/>
          <w:wAfter w:w="10" w:type="dxa"/>
          <w:cantSplit/>
          <w:trHeight w:val="1134"/>
        </w:trPr>
        <w:tc>
          <w:tcPr>
            <w:tcW w:w="708" w:type="dxa"/>
            <w:vAlign w:val="center"/>
          </w:tcPr>
          <w:p w14:paraId="795342E8" w14:textId="77777777" w:rsidR="00E41080" w:rsidRPr="0084361A" w:rsidRDefault="00E41080" w:rsidP="00EE37AA">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362" w:type="dxa"/>
            <w:vAlign w:val="center"/>
          </w:tcPr>
          <w:p w14:paraId="0A3AAF80" w14:textId="74C4EC49" w:rsidR="00E41080" w:rsidRPr="003D7FDF" w:rsidRDefault="00D813FC" w:rsidP="00EE37AA">
            <w:pPr>
              <w:suppressAutoHyphens/>
              <w:ind w:left="-158" w:right="-108"/>
              <w:jc w:val="center"/>
              <w:rPr>
                <w:rFonts w:ascii="Calibri" w:eastAsia="Calibri" w:hAnsi="Calibri" w:cs="Calibri"/>
                <w:lang w:val="hy-AM"/>
              </w:rPr>
            </w:pPr>
            <w:r>
              <w:rPr>
                <w:rFonts w:ascii="Helvetica" w:hAnsi="Helvetica"/>
                <w:color w:val="403931"/>
                <w:sz w:val="21"/>
                <w:szCs w:val="21"/>
                <w:shd w:val="clear" w:color="auto" w:fill="F5F5F5"/>
              </w:rPr>
              <w:t>45611300/693</w:t>
            </w:r>
          </w:p>
        </w:tc>
        <w:tc>
          <w:tcPr>
            <w:tcW w:w="1800" w:type="dxa"/>
            <w:vAlign w:val="center"/>
          </w:tcPr>
          <w:p w14:paraId="086B86AA" w14:textId="16A46275" w:rsidR="00E41080" w:rsidRPr="00D813FC" w:rsidRDefault="00D813FC" w:rsidP="00EE37AA">
            <w:pPr>
              <w:suppressAutoHyphens/>
              <w:jc w:val="center"/>
              <w:rPr>
                <w:rFonts w:ascii="Calibri" w:eastAsia="Calibri" w:hAnsi="Calibri" w:cs="Calibri"/>
                <w:bCs/>
                <w:sz w:val="16"/>
                <w:szCs w:val="16"/>
              </w:rPr>
            </w:pPr>
            <w:r w:rsidRPr="00D813FC">
              <w:rPr>
                <w:rFonts w:ascii="GHEA Grapalat" w:eastAsia="MS Mincho" w:hAnsi="GHEA Grapalat"/>
                <w:bCs/>
                <w:sz w:val="16"/>
                <w:szCs w:val="16"/>
                <w:lang w:eastAsia="ja-JP"/>
              </w:rPr>
              <w:t>работы по капитальному ремонту дворового футбольного поля по адресу Вардананц 5А административного района Кентрон города Еревана</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2019CDF9" w14:textId="0510B366" w:rsidR="00E41080" w:rsidRPr="00C01B39"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04" w:type="dxa"/>
            <w:tcBorders>
              <w:top w:val="single" w:sz="4" w:space="0" w:color="auto"/>
              <w:left w:val="nil"/>
              <w:bottom w:val="single" w:sz="4" w:space="0" w:color="auto"/>
              <w:right w:val="single" w:sz="4" w:space="0" w:color="auto"/>
            </w:tcBorders>
            <w:textDirection w:val="btLr"/>
            <w:vAlign w:val="center"/>
          </w:tcPr>
          <w:p w14:paraId="18FF955D" w14:textId="2B9D990F"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488" w:type="dxa"/>
            <w:tcBorders>
              <w:top w:val="single" w:sz="4" w:space="0" w:color="auto"/>
              <w:left w:val="nil"/>
              <w:bottom w:val="single" w:sz="4" w:space="0" w:color="auto"/>
              <w:right w:val="single" w:sz="4" w:space="0" w:color="auto"/>
            </w:tcBorders>
            <w:textDirection w:val="btLr"/>
            <w:vAlign w:val="center"/>
          </w:tcPr>
          <w:p w14:paraId="2011C457" w14:textId="132FAA06"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07E83995"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14BCB4F8"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3138B3C5"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51" w:type="dxa"/>
            <w:tcBorders>
              <w:top w:val="single" w:sz="4" w:space="0" w:color="auto"/>
              <w:left w:val="nil"/>
              <w:bottom w:val="single" w:sz="4" w:space="0" w:color="auto"/>
              <w:right w:val="single" w:sz="4" w:space="0" w:color="auto"/>
            </w:tcBorders>
            <w:textDirection w:val="btLr"/>
            <w:vAlign w:val="center"/>
          </w:tcPr>
          <w:p w14:paraId="6D4D55C3" w14:textId="1276B48E"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83" w:type="dxa"/>
            <w:tcBorders>
              <w:top w:val="single" w:sz="4" w:space="0" w:color="auto"/>
              <w:left w:val="nil"/>
              <w:bottom w:val="single" w:sz="4" w:space="0" w:color="auto"/>
              <w:right w:val="single" w:sz="4" w:space="0" w:color="auto"/>
            </w:tcBorders>
            <w:textDirection w:val="btLr"/>
            <w:vAlign w:val="center"/>
          </w:tcPr>
          <w:p w14:paraId="4AE01DF0" w14:textId="6F9AA73E"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2E96305" w14:textId="64375180"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E8880B3" w14:textId="3956BEC2"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425" w:type="dxa"/>
            <w:tcBorders>
              <w:top w:val="single" w:sz="4" w:space="0" w:color="auto"/>
              <w:left w:val="nil"/>
              <w:bottom w:val="single" w:sz="4" w:space="0" w:color="auto"/>
              <w:right w:val="single" w:sz="4" w:space="0" w:color="auto"/>
            </w:tcBorders>
            <w:textDirection w:val="btLr"/>
            <w:vAlign w:val="center"/>
          </w:tcPr>
          <w:p w14:paraId="75BE0A3F" w14:textId="14414223"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69C0E12" w14:textId="08A3DB30"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373A059B" w:rsidR="00E41080" w:rsidRPr="00142B4C" w:rsidRDefault="00E41080" w:rsidP="00EE37AA">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r>
    </w:tbl>
    <w:p w14:paraId="52DD6A5D" w14:textId="3B553B60" w:rsidR="00BB28C8" w:rsidRPr="00676BAE" w:rsidRDefault="004A0B50" w:rsidP="00EE37AA">
      <w:pPr>
        <w:widowControl w:val="0"/>
        <w:jc w:val="both"/>
        <w:rPr>
          <w:rFonts w:ascii="GHEA Grapalat" w:hAnsi="GHEA Grapalat" w:cs="Sylfaen"/>
          <w:i/>
        </w:rPr>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EE37AA">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EE37AA">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EE37AA">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EE37AA">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EE37AA">
            <w:pPr>
              <w:widowControl w:val="0"/>
              <w:jc w:val="center"/>
              <w:rPr>
                <w:rFonts w:ascii="GHEA Grapalat" w:hAnsi="GHEA Grapalat"/>
              </w:rPr>
            </w:pPr>
          </w:p>
        </w:tc>
        <w:tc>
          <w:tcPr>
            <w:tcW w:w="4343" w:type="dxa"/>
          </w:tcPr>
          <w:p w14:paraId="0D632710" w14:textId="77777777" w:rsidR="00BB28C8" w:rsidRPr="009F3DC7" w:rsidRDefault="00BB28C8" w:rsidP="00EE37AA">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EE37AA">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EE37AA">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EE37AA">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EE37AA">
      <w:pPr>
        <w:widowControl w:val="0"/>
        <w:ind w:firstLine="567"/>
        <w:rPr>
          <w:rFonts w:ascii="GHEA Grapalat" w:hAnsi="GHEA Grapalat"/>
        </w:rPr>
        <w:sectPr w:rsidR="00BB28C8" w:rsidRPr="009F3DC7" w:rsidSect="00336920">
          <w:footnotePr>
            <w:pos w:val="beneathText"/>
          </w:footnotePr>
          <w:pgSz w:w="11907" w:h="16840" w:code="9"/>
          <w:pgMar w:top="810" w:right="1418" w:bottom="1418" w:left="1418" w:header="561" w:footer="561" w:gutter="0"/>
          <w:cols w:space="720"/>
          <w:docGrid w:linePitch="326"/>
        </w:sectPr>
      </w:pPr>
    </w:p>
    <w:p w14:paraId="57759454" w14:textId="77777777" w:rsidR="00BB28C8" w:rsidRPr="009F3DC7" w:rsidRDefault="00BB28C8" w:rsidP="00EE37AA">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EE37AA">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EE37AA">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EE37AA">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EE37AA">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EE37AA">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EE37AA">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EE37AA">
      <w:pPr>
        <w:widowControl w:val="0"/>
        <w:ind w:left="567" w:right="566"/>
        <w:rPr>
          <w:rFonts w:ascii="GHEA Grapalat" w:hAnsi="GHEA Grapalat"/>
          <w:iCs/>
          <w:color w:val="000000"/>
        </w:rPr>
      </w:pPr>
    </w:p>
    <w:p w14:paraId="5704245A" w14:textId="77777777" w:rsidR="00BB28C8" w:rsidRPr="009F3DC7" w:rsidRDefault="00BB28C8" w:rsidP="00EE37AA">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EE37AA">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EE37AA">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EE37AA">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EE37A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EE37AA">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EE37A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EE37AA">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EE37AA">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EE37AA">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EE37AA">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EE37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EE37AA">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EE37AA">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EE37AA">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EE37AA">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EE37AA">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EE37AA">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EE37AA">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EE37AA">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EE37AA">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EE37AA">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EE37AA">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EE37AA">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EE37AA">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EE37AA">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EE37AA">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EE37AA">
      <w:pPr>
        <w:widowControl w:val="0"/>
        <w:ind w:firstLine="567"/>
        <w:jc w:val="both"/>
        <w:rPr>
          <w:rFonts w:ascii="GHEA Grapalat" w:hAnsi="GHEA Grapalat" w:cs="Arial"/>
          <w:iCs/>
          <w:color w:val="000000"/>
          <w:lang w:val="en-US"/>
        </w:rPr>
      </w:pPr>
    </w:p>
    <w:p w14:paraId="7A607FF4" w14:textId="77777777" w:rsidR="00BB28C8" w:rsidRPr="009F3DC7" w:rsidRDefault="00BB28C8" w:rsidP="00EE37AA">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EE37AA">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EE37AA">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EE37AA">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EE37AA">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EE37AA">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EE37AA">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EE37AA">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EE37AA">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EE37AA">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EE37AA">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EE37AA">
      <w:pPr>
        <w:widowControl w:val="0"/>
        <w:ind w:firstLine="567"/>
        <w:jc w:val="center"/>
        <w:rPr>
          <w:rFonts w:ascii="GHEA Grapalat" w:hAnsi="GHEA Grapalat" w:cs="Sylfaen"/>
          <w:b/>
        </w:rPr>
      </w:pPr>
    </w:p>
    <w:p w14:paraId="6456D361" w14:textId="77777777" w:rsidR="00BB28C8" w:rsidRDefault="00BB28C8" w:rsidP="00EE37AA">
      <w:pPr>
        <w:rPr>
          <w:rFonts w:ascii="GHEA Grapalat" w:hAnsi="GHEA Grapalat" w:cs="Sylfaen"/>
          <w:b/>
        </w:rPr>
      </w:pPr>
      <w:r>
        <w:rPr>
          <w:rFonts w:ascii="GHEA Grapalat" w:hAnsi="GHEA Grapalat" w:cs="Sylfaen"/>
          <w:b/>
        </w:rPr>
        <w:br w:type="page"/>
      </w:r>
    </w:p>
    <w:p w14:paraId="71F80ECC" w14:textId="77777777" w:rsidR="00BB28C8" w:rsidRPr="009F3DC7" w:rsidRDefault="00BB28C8" w:rsidP="00EE37AA">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EE37AA">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EE37AA">
      <w:pPr>
        <w:widowControl w:val="0"/>
        <w:jc w:val="center"/>
        <w:rPr>
          <w:rFonts w:ascii="GHEA Grapalat" w:hAnsi="GHEA Grapalat" w:cs="Sylfaen"/>
        </w:rPr>
      </w:pPr>
    </w:p>
    <w:p w14:paraId="662BAAA2" w14:textId="77777777" w:rsidR="00BB28C8" w:rsidRPr="008A435E" w:rsidRDefault="00BB28C8" w:rsidP="00EE37AA">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EE37AA">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EE37AA">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EE37AA">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EE37AA">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EE37AA">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EE37AA">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EE37AA">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EE37AA">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EE37AA">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EE37AA">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EE37AA">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EE37AA">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EE37AA">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EE37AA">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EE37AA">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EE37AA">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EE37AA">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EE37AA">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EE37AA">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EE37AA">
            <w:pPr>
              <w:widowControl w:val="0"/>
              <w:rPr>
                <w:rFonts w:ascii="GHEA Grapalat" w:hAnsi="GHEA Grapalat" w:cs="Sylfaen"/>
                <w:sz w:val="16"/>
                <w:szCs w:val="16"/>
              </w:rPr>
            </w:pPr>
          </w:p>
        </w:tc>
      </w:tr>
    </w:tbl>
    <w:p w14:paraId="3D60C6A1" w14:textId="77777777" w:rsidR="00BB28C8" w:rsidRPr="009F3DC7" w:rsidRDefault="00BB28C8" w:rsidP="00EE37AA">
      <w:pPr>
        <w:widowControl w:val="0"/>
        <w:tabs>
          <w:tab w:val="left" w:pos="360"/>
          <w:tab w:val="left" w:pos="540"/>
        </w:tabs>
        <w:ind w:firstLine="567"/>
        <w:jc w:val="both"/>
        <w:rPr>
          <w:rFonts w:ascii="GHEA Grapalat" w:hAnsi="GHEA Grapalat" w:cs="Sylfaen"/>
        </w:rPr>
      </w:pPr>
    </w:p>
    <w:p w14:paraId="44B0D5BF" w14:textId="77777777" w:rsidR="00BB28C8" w:rsidRDefault="00BB28C8" w:rsidP="00EE37AA">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EE37AA">
      <w:pPr>
        <w:rPr>
          <w:rFonts w:ascii="GHEA Grapalat" w:hAnsi="GHEA Grapalat"/>
        </w:rPr>
      </w:pPr>
      <w:r>
        <w:rPr>
          <w:rFonts w:ascii="GHEA Grapalat" w:hAnsi="GHEA Grapalat"/>
        </w:rPr>
        <w:br w:type="page"/>
      </w:r>
    </w:p>
    <w:p w14:paraId="06B665F2" w14:textId="77777777" w:rsidR="00BB28C8" w:rsidRPr="009F3DC7" w:rsidRDefault="00BB28C8" w:rsidP="00EE37AA">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EE37AA">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EE37AA">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EE37AA">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EE37AA">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EE37AA">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EE37AA">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EE37AA">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EE37AA">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EE37AA">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EE37AA">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EE37AA">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EE37AA">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EE37AA">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EE37AA">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EE37AA">
      <w:pPr>
        <w:pStyle w:val="norm"/>
        <w:widowControl w:val="0"/>
        <w:spacing w:line="240" w:lineRule="auto"/>
        <w:ind w:firstLine="567"/>
        <w:jc w:val="center"/>
        <w:rPr>
          <w:rFonts w:ascii="GHEA Grapalat" w:hAnsi="GHEA Grapalat"/>
          <w:b/>
          <w:sz w:val="24"/>
          <w:szCs w:val="24"/>
        </w:rPr>
      </w:pPr>
    </w:p>
    <w:p w14:paraId="752DC733" w14:textId="61ED93A5" w:rsidR="008D352C" w:rsidRDefault="008D352C" w:rsidP="00EE37AA">
      <w:pPr>
        <w:widowControl w:val="0"/>
        <w:ind w:left="-142" w:firstLine="142"/>
        <w:jc w:val="both"/>
        <w:rPr>
          <w:rFonts w:ascii="GHEA Grapalat" w:hAnsi="GHEA Grapalat"/>
          <w:i/>
        </w:rPr>
      </w:pPr>
    </w:p>
    <w:p w14:paraId="72460E55" w14:textId="04A0DA94" w:rsidR="002030CE" w:rsidRDefault="002030CE" w:rsidP="00EE37AA">
      <w:pPr>
        <w:widowControl w:val="0"/>
        <w:ind w:left="-142" w:firstLine="142"/>
        <w:jc w:val="both"/>
        <w:rPr>
          <w:rFonts w:ascii="GHEA Grapalat" w:hAnsi="GHEA Grapalat"/>
          <w:i/>
        </w:rPr>
      </w:pPr>
    </w:p>
    <w:p w14:paraId="29EE1172" w14:textId="2D20064D" w:rsidR="002030CE" w:rsidRDefault="002030CE" w:rsidP="00EE37AA">
      <w:pPr>
        <w:widowControl w:val="0"/>
        <w:ind w:left="-142" w:firstLine="142"/>
        <w:jc w:val="both"/>
        <w:rPr>
          <w:rFonts w:ascii="GHEA Grapalat" w:hAnsi="GHEA Grapalat"/>
          <w:i/>
        </w:rPr>
      </w:pPr>
    </w:p>
    <w:p w14:paraId="409E812E" w14:textId="1BCE86F2" w:rsidR="002030CE" w:rsidRDefault="002030CE" w:rsidP="00EE37AA">
      <w:pPr>
        <w:widowControl w:val="0"/>
        <w:ind w:left="-142" w:firstLine="142"/>
        <w:jc w:val="both"/>
        <w:rPr>
          <w:rFonts w:ascii="GHEA Grapalat" w:hAnsi="GHEA Grapalat"/>
          <w:i/>
        </w:rPr>
      </w:pPr>
    </w:p>
    <w:p w14:paraId="5D1BC575" w14:textId="0D7307A7" w:rsidR="002030CE" w:rsidRDefault="002030CE" w:rsidP="00EE37AA">
      <w:pPr>
        <w:widowControl w:val="0"/>
        <w:ind w:left="-142" w:firstLine="142"/>
        <w:jc w:val="both"/>
        <w:rPr>
          <w:rFonts w:ascii="GHEA Grapalat" w:hAnsi="GHEA Grapalat"/>
          <w:i/>
        </w:rPr>
      </w:pPr>
    </w:p>
    <w:p w14:paraId="10F94599" w14:textId="45EFAD56" w:rsidR="002030CE" w:rsidRDefault="002030CE" w:rsidP="00EE37AA">
      <w:pPr>
        <w:widowControl w:val="0"/>
        <w:ind w:left="-142" w:firstLine="142"/>
        <w:jc w:val="both"/>
        <w:rPr>
          <w:rFonts w:ascii="GHEA Grapalat" w:hAnsi="GHEA Grapalat"/>
          <w:i/>
        </w:rPr>
      </w:pPr>
    </w:p>
    <w:p w14:paraId="16D9A345" w14:textId="36595E8A" w:rsidR="002030CE" w:rsidRDefault="002030CE" w:rsidP="00EE37AA">
      <w:pPr>
        <w:widowControl w:val="0"/>
        <w:ind w:left="-142" w:firstLine="142"/>
        <w:jc w:val="both"/>
        <w:rPr>
          <w:rFonts w:ascii="GHEA Grapalat" w:hAnsi="GHEA Grapalat"/>
          <w:i/>
        </w:rPr>
      </w:pPr>
    </w:p>
    <w:p w14:paraId="1D8CB11F" w14:textId="3973B5B3" w:rsidR="002030CE" w:rsidRDefault="002030CE" w:rsidP="00EE37AA">
      <w:pPr>
        <w:widowControl w:val="0"/>
        <w:ind w:left="-142" w:firstLine="142"/>
        <w:jc w:val="both"/>
        <w:rPr>
          <w:rFonts w:ascii="GHEA Grapalat" w:hAnsi="GHEA Grapalat"/>
          <w:i/>
        </w:rPr>
      </w:pPr>
    </w:p>
    <w:p w14:paraId="270E59CA" w14:textId="6C9751FA" w:rsidR="002030CE" w:rsidRDefault="002030CE" w:rsidP="00EE37AA">
      <w:pPr>
        <w:widowControl w:val="0"/>
        <w:ind w:left="-142" w:firstLine="142"/>
        <w:jc w:val="both"/>
        <w:rPr>
          <w:rFonts w:ascii="GHEA Grapalat" w:hAnsi="GHEA Grapalat"/>
          <w:i/>
        </w:rPr>
      </w:pPr>
    </w:p>
    <w:p w14:paraId="0430DB7C" w14:textId="6160DAAB" w:rsidR="002030CE" w:rsidRDefault="002030CE" w:rsidP="00EE37AA">
      <w:pPr>
        <w:widowControl w:val="0"/>
        <w:ind w:left="-142" w:firstLine="142"/>
        <w:jc w:val="both"/>
        <w:rPr>
          <w:rFonts w:ascii="GHEA Grapalat" w:hAnsi="GHEA Grapalat"/>
          <w:i/>
        </w:rPr>
      </w:pPr>
    </w:p>
    <w:p w14:paraId="5BB1BBEB" w14:textId="4C83127E" w:rsidR="002030CE" w:rsidRDefault="002030CE" w:rsidP="00EE37AA">
      <w:pPr>
        <w:widowControl w:val="0"/>
        <w:ind w:left="-142" w:firstLine="142"/>
        <w:jc w:val="both"/>
        <w:rPr>
          <w:rFonts w:ascii="GHEA Grapalat" w:hAnsi="GHEA Grapalat"/>
          <w:i/>
        </w:rPr>
      </w:pPr>
    </w:p>
    <w:p w14:paraId="5B6949BB" w14:textId="713E8297" w:rsidR="002030CE" w:rsidRDefault="002030CE" w:rsidP="00EE37AA">
      <w:pPr>
        <w:widowControl w:val="0"/>
        <w:ind w:left="-142" w:firstLine="142"/>
        <w:jc w:val="both"/>
        <w:rPr>
          <w:rFonts w:ascii="GHEA Grapalat" w:hAnsi="GHEA Grapalat"/>
          <w:i/>
        </w:rPr>
      </w:pPr>
    </w:p>
    <w:p w14:paraId="0624DE22" w14:textId="4F6A7AD1" w:rsidR="002030CE" w:rsidRDefault="002030CE" w:rsidP="00EE37AA">
      <w:pPr>
        <w:widowControl w:val="0"/>
        <w:ind w:left="-142" w:firstLine="142"/>
        <w:jc w:val="both"/>
        <w:rPr>
          <w:rFonts w:ascii="GHEA Grapalat" w:hAnsi="GHEA Grapalat"/>
          <w:i/>
        </w:rPr>
      </w:pPr>
    </w:p>
    <w:p w14:paraId="42F6942B" w14:textId="089F1336" w:rsidR="002030CE" w:rsidRDefault="002030CE" w:rsidP="00EE37AA">
      <w:pPr>
        <w:widowControl w:val="0"/>
        <w:ind w:left="-142" w:firstLine="142"/>
        <w:jc w:val="both"/>
        <w:rPr>
          <w:rFonts w:ascii="GHEA Grapalat" w:hAnsi="GHEA Grapalat"/>
          <w:i/>
        </w:rPr>
      </w:pPr>
    </w:p>
    <w:p w14:paraId="59B0AD12" w14:textId="69EC7D0E" w:rsidR="002030CE" w:rsidRDefault="002030CE" w:rsidP="00EE37AA">
      <w:pPr>
        <w:widowControl w:val="0"/>
        <w:ind w:left="-142" w:firstLine="142"/>
        <w:jc w:val="both"/>
        <w:rPr>
          <w:rFonts w:ascii="GHEA Grapalat" w:hAnsi="GHEA Grapalat"/>
          <w:i/>
        </w:rPr>
      </w:pPr>
    </w:p>
    <w:p w14:paraId="3086630B" w14:textId="2E92787C" w:rsidR="002030CE" w:rsidRDefault="002030CE" w:rsidP="00EE37AA">
      <w:pPr>
        <w:widowControl w:val="0"/>
        <w:ind w:left="-142" w:firstLine="142"/>
        <w:jc w:val="both"/>
        <w:rPr>
          <w:rFonts w:ascii="GHEA Grapalat" w:hAnsi="GHEA Grapalat"/>
          <w:i/>
        </w:rPr>
      </w:pPr>
    </w:p>
    <w:p w14:paraId="4424FE92" w14:textId="5A46F27E" w:rsidR="002030CE" w:rsidRDefault="002030CE" w:rsidP="00EE37AA">
      <w:pPr>
        <w:widowControl w:val="0"/>
        <w:ind w:left="-142" w:firstLine="142"/>
        <w:jc w:val="both"/>
        <w:rPr>
          <w:rFonts w:ascii="GHEA Grapalat" w:hAnsi="GHEA Grapalat"/>
          <w:i/>
        </w:rPr>
      </w:pPr>
    </w:p>
    <w:p w14:paraId="2E6A432E" w14:textId="77777777" w:rsidR="002030CE" w:rsidRDefault="002030CE" w:rsidP="00EE37AA">
      <w:pPr>
        <w:widowControl w:val="0"/>
        <w:jc w:val="right"/>
        <w:rPr>
          <w:rFonts w:ascii="GHEA Grapalat" w:hAnsi="GHEA Grapalat"/>
          <w:i/>
        </w:rPr>
      </w:pPr>
    </w:p>
    <w:p w14:paraId="3DA00105" w14:textId="77777777" w:rsidR="002030CE" w:rsidRPr="008A662A" w:rsidRDefault="002030CE" w:rsidP="00EE37AA">
      <w:pPr>
        <w:widowControl w:val="0"/>
        <w:jc w:val="right"/>
        <w:rPr>
          <w:rFonts w:ascii="GHEA Grapalat" w:hAnsi="GHEA Grapalat" w:cs="Sylfaen"/>
          <w:i/>
        </w:rPr>
      </w:pPr>
      <w:r w:rsidRPr="008A662A">
        <w:rPr>
          <w:rFonts w:ascii="GHEA Grapalat" w:hAnsi="GHEA Grapalat"/>
          <w:i/>
        </w:rPr>
        <w:t>Приложение № 5</w:t>
      </w:r>
    </w:p>
    <w:p w14:paraId="3E53F755" w14:textId="77777777" w:rsidR="002030CE" w:rsidRPr="008A662A" w:rsidRDefault="002030CE" w:rsidP="00EE37AA">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36443B8A" w14:textId="77777777" w:rsidR="002030CE" w:rsidRPr="008A662A" w:rsidRDefault="002030CE" w:rsidP="00EE37AA">
      <w:pPr>
        <w:jc w:val="center"/>
        <w:rPr>
          <w:rFonts w:ascii="GHEA Grapalat" w:hAnsi="GHEA Grapalat" w:cs="GHEA Grapalat"/>
        </w:rPr>
      </w:pPr>
    </w:p>
    <w:p w14:paraId="72ACF7CB" w14:textId="77777777" w:rsidR="002030CE" w:rsidRPr="008A662A" w:rsidRDefault="002030CE" w:rsidP="00EE37AA">
      <w:pPr>
        <w:jc w:val="center"/>
        <w:rPr>
          <w:rFonts w:ascii="GHEA Grapalat" w:hAnsi="GHEA Grapalat" w:cs="GHEA Grapalat"/>
        </w:rPr>
      </w:pPr>
      <w:r w:rsidRPr="008A662A">
        <w:rPr>
          <w:rFonts w:ascii="GHEA Grapalat" w:hAnsi="GHEA Grapalat" w:cs="GHEA Grapalat"/>
        </w:rPr>
        <w:t>УВЕДОМЛЕНИЕ</w:t>
      </w:r>
    </w:p>
    <w:p w14:paraId="70AB1EB4" w14:textId="77777777" w:rsidR="002030CE" w:rsidRPr="00487F5A" w:rsidRDefault="002030CE" w:rsidP="00EE37AA">
      <w:pPr>
        <w:jc w:val="center"/>
        <w:rPr>
          <w:rFonts w:ascii="GHEA Grapalat" w:hAnsi="GHEA Grapalat" w:cs="GHEA Grapalat"/>
          <w:lang w:val="hy-AM"/>
        </w:rPr>
      </w:pPr>
    </w:p>
    <w:p w14:paraId="6FC5D83F" w14:textId="77777777" w:rsidR="002030CE" w:rsidRPr="00487F5A" w:rsidRDefault="002030CE" w:rsidP="00EE37AA">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1405E8A4" w14:textId="77777777" w:rsidR="002030CE" w:rsidRPr="00487F5A" w:rsidRDefault="002030CE" w:rsidP="00EE37AA">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41BAA9E1" w14:textId="77777777" w:rsidR="002030CE" w:rsidRPr="00487F5A" w:rsidRDefault="002030CE" w:rsidP="00EE37AA">
      <w:pPr>
        <w:rPr>
          <w:rFonts w:ascii="GHEA Grapalat" w:hAnsi="GHEA Grapalat"/>
          <w:vertAlign w:val="superscript"/>
          <w:lang w:val="es-ES"/>
        </w:rPr>
      </w:pPr>
    </w:p>
    <w:p w14:paraId="3113EF76" w14:textId="77777777" w:rsidR="002030CE" w:rsidRPr="00487F5A" w:rsidRDefault="002030CE" w:rsidP="00EE37AA">
      <w:pPr>
        <w:pStyle w:val="ListParagraph"/>
        <w:numPr>
          <w:ilvl w:val="0"/>
          <w:numId w:val="48"/>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64D649B9" w14:textId="77777777" w:rsidR="002030CE" w:rsidRPr="008A662A" w:rsidRDefault="002030CE" w:rsidP="00EE37AA">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0BD71F78" w14:textId="77777777" w:rsidR="002030CE" w:rsidRPr="008A662A" w:rsidRDefault="002030CE" w:rsidP="00EE37AA">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56DEE93A" w14:textId="77777777" w:rsidR="002030CE" w:rsidRPr="00487F5A" w:rsidRDefault="002030CE" w:rsidP="00EE37AA">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40A63D79" w14:textId="77777777" w:rsidR="002030CE" w:rsidRPr="00487F5A" w:rsidRDefault="002030CE" w:rsidP="00EE37AA">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156F9">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156F9">
        <w:rPr>
          <w:rFonts w:ascii="GHEA Grapalat" w:hAnsi="GHEA Grapalat"/>
          <w:sz w:val="20"/>
          <w:szCs w:val="20"/>
        </w:rPr>
        <w:t>заключен</w:t>
      </w:r>
      <w:r w:rsidRPr="00487F5A">
        <w:rPr>
          <w:rFonts w:ascii="GHEA Grapalat" w:hAnsi="GHEA Grapalat" w:cs="Sylfaen"/>
          <w:sz w:val="20"/>
          <w:szCs w:val="20"/>
          <w:lang w:val="es-ES"/>
        </w:rPr>
        <w:t xml:space="preserve"> </w:t>
      </w:r>
      <w:r w:rsidRPr="007156F9">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156F9">
        <w:rPr>
          <w:rFonts w:ascii="GHEA Grapalat" w:hAnsi="GHEA Grapalat"/>
        </w:rPr>
        <w:t>.</w:t>
      </w:r>
      <w:r w:rsidRPr="00487F5A">
        <w:rPr>
          <w:rFonts w:ascii="GHEA Grapalat" w:hAnsi="GHEA Grapalat" w:cs="Sylfaen"/>
          <w:sz w:val="20"/>
          <w:szCs w:val="20"/>
          <w:lang w:val="es-ES"/>
        </w:rPr>
        <w:t xml:space="preserve"> </w:t>
      </w:r>
    </w:p>
    <w:p w14:paraId="449117E9" w14:textId="77777777" w:rsidR="002030CE" w:rsidRPr="00487F5A" w:rsidRDefault="002030CE" w:rsidP="00EE37AA">
      <w:pPr>
        <w:rPr>
          <w:rFonts w:ascii="GHEA Grapalat" w:hAnsi="GHEA Grapalat" w:cs="Sylfaen"/>
          <w:sz w:val="20"/>
          <w:szCs w:val="20"/>
          <w:lang w:val="es-ES"/>
        </w:rPr>
      </w:pPr>
    </w:p>
    <w:p w14:paraId="0D4F0E07" w14:textId="77777777" w:rsidR="002030CE" w:rsidRPr="008A662A" w:rsidRDefault="002030CE" w:rsidP="00EE37AA">
      <w:pPr>
        <w:pStyle w:val="ListParagraph"/>
        <w:numPr>
          <w:ilvl w:val="0"/>
          <w:numId w:val="48"/>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2CD9E7DA" w14:textId="77777777" w:rsidR="002030CE" w:rsidRPr="00487F5A" w:rsidRDefault="002030CE" w:rsidP="00EE37AA">
      <w:pPr>
        <w:jc w:val="center"/>
        <w:rPr>
          <w:rFonts w:ascii="GHEA Grapalat" w:hAnsi="GHEA Grapalat" w:cs="GHEA Grapalat"/>
          <w:lang w:val="es-ES"/>
        </w:rPr>
      </w:pPr>
    </w:p>
    <w:p w14:paraId="3EA070B6" w14:textId="77777777" w:rsidR="002030CE" w:rsidRPr="00487F5A" w:rsidRDefault="002030CE" w:rsidP="00EE37AA">
      <w:pPr>
        <w:jc w:val="center"/>
        <w:rPr>
          <w:rFonts w:ascii="GHEA Grapalat" w:hAnsi="GHEA Grapalat" w:cs="Sylfaen"/>
          <w:b/>
          <w:lang w:val="es-ES"/>
        </w:rPr>
      </w:pPr>
    </w:p>
    <w:p w14:paraId="2C10B9C7" w14:textId="77777777" w:rsidR="002030CE" w:rsidRPr="00487F5A" w:rsidRDefault="002030CE" w:rsidP="00EE37AA">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18B3E1F5" w14:textId="77777777" w:rsidR="002030CE" w:rsidRPr="00487F5A" w:rsidRDefault="002030CE" w:rsidP="00EE37AA">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47F0459A" w14:textId="77777777" w:rsidR="002030CE" w:rsidRPr="00487F5A" w:rsidRDefault="002030CE" w:rsidP="00EE37AA">
      <w:pPr>
        <w:jc w:val="right"/>
        <w:rPr>
          <w:rFonts w:ascii="GHEA Grapalat" w:hAnsi="GHEA Grapalat"/>
          <w:sz w:val="20"/>
          <w:lang w:val="hy-AM"/>
        </w:rPr>
      </w:pPr>
      <w:r w:rsidRPr="00487F5A">
        <w:rPr>
          <w:rFonts w:ascii="GHEA Grapalat" w:hAnsi="GHEA Grapalat"/>
          <w:sz w:val="20"/>
          <w:lang w:val="hy-AM"/>
        </w:rPr>
        <w:t xml:space="preserve">    </w:t>
      </w:r>
    </w:p>
    <w:p w14:paraId="67AAF75D" w14:textId="77777777" w:rsidR="002030CE" w:rsidRPr="00487F5A" w:rsidRDefault="002030CE" w:rsidP="00EE37AA">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24E0A37F" w14:textId="77777777" w:rsidR="002030CE" w:rsidRPr="00487F5A" w:rsidRDefault="002030CE" w:rsidP="00EE37AA">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58ED0A83" w14:textId="77777777" w:rsidR="002030CE" w:rsidRPr="00487F5A" w:rsidRDefault="002030CE" w:rsidP="00EE37AA">
      <w:pPr>
        <w:jc w:val="center"/>
        <w:rPr>
          <w:rFonts w:ascii="GHEA Grapalat" w:hAnsi="GHEA Grapalat" w:cs="Sylfaen"/>
          <w:sz w:val="16"/>
          <w:szCs w:val="16"/>
          <w:lang w:val="es-ES"/>
        </w:rPr>
      </w:pPr>
    </w:p>
    <w:p w14:paraId="18B93974" w14:textId="77777777" w:rsidR="002030CE" w:rsidRPr="00487F5A" w:rsidRDefault="002030CE" w:rsidP="00EE37AA">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6ED1A23D" w14:textId="77777777" w:rsidR="002030CE" w:rsidRPr="00B138F3" w:rsidRDefault="002030CE" w:rsidP="00EE37AA">
      <w:pPr>
        <w:widowControl w:val="0"/>
        <w:ind w:left="-142" w:firstLine="142"/>
        <w:jc w:val="both"/>
        <w:rPr>
          <w:rFonts w:ascii="GHEA Grapalat" w:hAnsi="GHEA Grapalat"/>
          <w:i/>
        </w:rPr>
      </w:pPr>
    </w:p>
    <w:sectPr w:rsidR="002030CE"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48650" w14:textId="77777777" w:rsidR="002018D1" w:rsidRDefault="002018D1">
      <w:r>
        <w:separator/>
      </w:r>
    </w:p>
  </w:endnote>
  <w:endnote w:type="continuationSeparator" w:id="0">
    <w:p w14:paraId="4B4F0592" w14:textId="77777777" w:rsidR="002018D1" w:rsidRDefault="00201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7ACE7" w14:textId="77777777" w:rsidR="002018D1" w:rsidRDefault="002018D1">
      <w:r>
        <w:separator/>
      </w:r>
    </w:p>
  </w:footnote>
  <w:footnote w:type="continuationSeparator" w:id="0">
    <w:p w14:paraId="4EF75BE3" w14:textId="77777777" w:rsidR="002018D1" w:rsidRDefault="002018D1">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30E07396" w14:textId="77777777" w:rsidR="004B681B" w:rsidRPr="008842CE" w:rsidRDefault="004B681B" w:rsidP="004B681B">
      <w:pPr>
        <w:pStyle w:val="FootnoteText"/>
        <w:widowControl w:val="0"/>
        <w:jc w:val="both"/>
        <w:rPr>
          <w:rFonts w:ascii="GHEA Grapalat" w:hAnsi="GHEA Grapalat"/>
          <w:lang w:val="af-ZA"/>
        </w:rPr>
      </w:pPr>
      <w:r>
        <w:rPr>
          <w:rStyle w:val="FootnoteReference"/>
        </w:rPr>
        <w:t>7</w:t>
      </w:r>
      <w:r w:rsidRPr="008842CE">
        <w:rPr>
          <w:rFonts w:ascii="GHEA Grapalat" w:hAnsi="GHEA Grapalat"/>
        </w:rP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7">
    <w:p w14:paraId="2DBF078D" w14:textId="77777777" w:rsidR="004B681B" w:rsidRPr="003B5BE3" w:rsidRDefault="004B681B" w:rsidP="004B681B">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14917FB2" w14:textId="77777777" w:rsidR="004B681B" w:rsidRDefault="004B681B" w:rsidP="004B681B">
      <w:pPr>
        <w:pStyle w:val="FootnoteText"/>
        <w:jc w:val="both"/>
        <w:rPr>
          <w:rFonts w:asciiTheme="minorHAnsi" w:hAnsiTheme="minorHAnsi"/>
        </w:rPr>
      </w:pPr>
    </w:p>
    <w:p w14:paraId="2CDC907B" w14:textId="77777777" w:rsidR="004B681B" w:rsidRPr="00D3436F" w:rsidRDefault="004B681B" w:rsidP="004B681B">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49F76BB" w14:textId="77777777" w:rsidR="004B681B" w:rsidRPr="000811C1" w:rsidRDefault="004B681B" w:rsidP="004B681B">
      <w:pPr>
        <w:pStyle w:val="FootnoteText"/>
        <w:rPr>
          <w:rFonts w:asciiTheme="minorHAnsi" w:hAnsiTheme="minorHAnsi"/>
        </w:rPr>
      </w:pPr>
    </w:p>
  </w:footnote>
  <w:footnote w:id="8">
    <w:p w14:paraId="149AB8AE" w14:textId="77777777" w:rsidR="004B681B" w:rsidRPr="00810F23" w:rsidRDefault="004B681B" w:rsidP="004B681B">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9">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10">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11">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2">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3">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4">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14:paraId="5F51A7F1" w14:textId="77777777" w:rsidR="009C0DA2" w:rsidRPr="00810F23" w:rsidRDefault="009C0DA2" w:rsidP="009C0DA2">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AA4A037" w14:textId="77777777" w:rsidR="009C0DA2" w:rsidRPr="005F2C25" w:rsidRDefault="009C0DA2" w:rsidP="009C0DA2">
      <w:pPr>
        <w:pStyle w:val="FootnoteText"/>
        <w:rPr>
          <w:rFonts w:ascii="Times New Roman" w:hAnsi="Times New Roman"/>
        </w:rPr>
      </w:pPr>
    </w:p>
  </w:footnote>
  <w:footnote w:id="17">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8">
    <w:p w14:paraId="63E704BB" w14:textId="27C9E5BB" w:rsidR="0061787C" w:rsidRDefault="0061787C">
      <w:pPr>
        <w:pStyle w:val="FootnoteText"/>
        <w:rPr>
          <w:rFonts w:ascii="Sylfaen" w:hAnsi="Sylfaen"/>
          <w:lang w:val="hy-AM"/>
        </w:rPr>
      </w:pPr>
    </w:p>
    <w:p w14:paraId="35C5AB42"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0DDDFBE3"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760BF049"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11745AA9"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61554AA7" w14:textId="182CCB8B"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09894D7F" w14:textId="736EA4E0" w:rsidR="00924268" w:rsidRDefault="00924268" w:rsidP="00924268"/>
    <w:p w14:paraId="76B817DD" w14:textId="0F78681B" w:rsidR="00924268" w:rsidRDefault="00924268" w:rsidP="00924268"/>
    <w:p w14:paraId="193EA02A" w14:textId="12932242" w:rsidR="00924268" w:rsidRDefault="00924268" w:rsidP="00924268"/>
    <w:p w14:paraId="3195FDE4" w14:textId="6239EB58" w:rsidR="00924268" w:rsidRDefault="00924268" w:rsidP="00924268"/>
    <w:p w14:paraId="63066ECD" w14:textId="08D59487" w:rsidR="00924268" w:rsidRDefault="00924268" w:rsidP="00924268"/>
    <w:p w14:paraId="04AFC1A8" w14:textId="65A50FDD" w:rsidR="00924268" w:rsidRDefault="00924268" w:rsidP="00924268"/>
    <w:p w14:paraId="085E7638" w14:textId="2AE9E929" w:rsidR="00924268" w:rsidRDefault="00924268" w:rsidP="00924268"/>
    <w:p w14:paraId="6AA280D1" w14:textId="7734B13B" w:rsidR="00924268" w:rsidRDefault="00924268" w:rsidP="00924268"/>
    <w:p w14:paraId="3B80266F" w14:textId="3E4F4FDC" w:rsidR="00924268" w:rsidRDefault="00924268" w:rsidP="00924268"/>
    <w:p w14:paraId="03B7751B" w14:textId="3014398B" w:rsidR="00924268" w:rsidRDefault="00924268" w:rsidP="00924268"/>
    <w:p w14:paraId="12F04DD5" w14:textId="27E6B108" w:rsidR="00924268" w:rsidRDefault="00924268" w:rsidP="00924268"/>
    <w:p w14:paraId="582252C7" w14:textId="37CE7216" w:rsidR="00924268" w:rsidRDefault="00924268" w:rsidP="00924268"/>
    <w:p w14:paraId="05FB8F03" w14:textId="1EAA117A" w:rsidR="00924268" w:rsidRDefault="00924268" w:rsidP="00924268"/>
    <w:p w14:paraId="7D6D2F50" w14:textId="60BD0087" w:rsidR="00924268" w:rsidRDefault="00924268" w:rsidP="00924268"/>
    <w:p w14:paraId="4DCA2D9C" w14:textId="60448918" w:rsidR="00924268" w:rsidRDefault="00924268" w:rsidP="00924268"/>
    <w:p w14:paraId="404C4C3D" w14:textId="4A1596ED" w:rsidR="00924268" w:rsidRDefault="00924268" w:rsidP="00924268"/>
    <w:p w14:paraId="394BE8FA" w14:textId="3035815C" w:rsidR="00924268" w:rsidRDefault="00924268" w:rsidP="00924268"/>
    <w:p w14:paraId="0FB0654A" w14:textId="7D2A8A91" w:rsidR="00924268" w:rsidRDefault="00924268" w:rsidP="00924268"/>
    <w:p w14:paraId="12BBFD6F" w14:textId="50F63A9A" w:rsidR="00924268" w:rsidRDefault="00924268" w:rsidP="00924268"/>
    <w:p w14:paraId="11331764" w14:textId="70150AF3" w:rsidR="00924268" w:rsidRDefault="00924268" w:rsidP="00924268"/>
    <w:p w14:paraId="7252123F" w14:textId="5192F266" w:rsidR="00924268" w:rsidRDefault="00924268" w:rsidP="00924268"/>
    <w:p w14:paraId="0D6A021C" w14:textId="36DF917D" w:rsidR="00924268" w:rsidRDefault="00924268" w:rsidP="00924268"/>
    <w:p w14:paraId="39DD2D6B" w14:textId="752446DF" w:rsidR="00924268" w:rsidRDefault="00924268" w:rsidP="00924268"/>
    <w:p w14:paraId="0BBFD386" w14:textId="59226E8E" w:rsidR="00924268" w:rsidRDefault="00924268" w:rsidP="00924268"/>
    <w:p w14:paraId="18F8243E" w14:textId="02930C29" w:rsidR="00924268" w:rsidRDefault="00924268" w:rsidP="00924268"/>
    <w:p w14:paraId="5E4625C2" w14:textId="44236B68" w:rsidR="00924268" w:rsidRDefault="00924268" w:rsidP="00924268"/>
    <w:p w14:paraId="482E8900"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18854FB5"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00DD0017"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2B49B6D9"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667ADF2F"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75E49094"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6D6110F1"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671510FF" w14:textId="6CBAFA6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lang w:val="hy-AM"/>
        </w:rPr>
      </w:pPr>
    </w:p>
    <w:p w14:paraId="7472A1ED"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lang w:val="hy-AM"/>
        </w:rPr>
      </w:pPr>
    </w:p>
    <w:p w14:paraId="1DDC3CCA" w14:textId="2514DA37" w:rsidR="00924268" w:rsidRDefault="00924268" w:rsidP="00924268"/>
    <w:p w14:paraId="2C0438BD" w14:textId="39016C73" w:rsidR="00924268" w:rsidRDefault="00924268" w:rsidP="00924268"/>
    <w:p w14:paraId="06AA3DB0" w14:textId="4C0D4E78" w:rsidR="00924268" w:rsidRDefault="00924268" w:rsidP="00924268"/>
    <w:p w14:paraId="35884103" w14:textId="4732EDC0" w:rsidR="00924268" w:rsidRDefault="00924268" w:rsidP="00924268"/>
    <w:p w14:paraId="07D7BA8A" w14:textId="7A1C0729" w:rsidR="00924268" w:rsidRDefault="00924268" w:rsidP="00924268"/>
    <w:p w14:paraId="204BB798" w14:textId="68E51966" w:rsidR="00924268" w:rsidRDefault="00924268" w:rsidP="00924268"/>
    <w:p w14:paraId="380C4322" w14:textId="77777777" w:rsidR="003D49A5" w:rsidRDefault="003D49A5" w:rsidP="00924268"/>
    <w:p w14:paraId="056F8272" w14:textId="21EBF242" w:rsidR="00924268" w:rsidRDefault="00924268" w:rsidP="00924268"/>
    <w:p w14:paraId="3CA1CC1A" w14:textId="568470EE" w:rsidR="00924268" w:rsidRDefault="00924268" w:rsidP="00924268">
      <w:pPr>
        <w:rPr>
          <w:rFonts w:ascii="GHEA Grapalat" w:hAnsi="GHEA Grapalat"/>
        </w:rPr>
      </w:pPr>
    </w:p>
    <w:p w14:paraId="44710A52" w14:textId="77777777" w:rsidR="00924268" w:rsidRPr="00990559" w:rsidRDefault="00924268">
      <w:pPr>
        <w:pStyle w:val="FootnoteText"/>
        <w:rPr>
          <w:rFonts w:ascii="Sylfaen" w:hAnsi="Sylfaen"/>
          <w:lang w:val="hy-AM"/>
        </w:rPr>
      </w:pPr>
    </w:p>
  </w:footnote>
  <w:footnote w:id="19">
    <w:p w14:paraId="5A1DA6D3" w14:textId="77777777" w:rsidR="003B469B" w:rsidRPr="00A25D1B" w:rsidRDefault="003B469B" w:rsidP="003B469B">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1">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22">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3">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40FCA028" w14:textId="77777777" w:rsidR="000B740C" w:rsidRPr="008842CE" w:rsidRDefault="000B740C" w:rsidP="000B740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698EAE2" w14:textId="77777777" w:rsidR="000B740C" w:rsidRPr="008842CE" w:rsidRDefault="000B740C" w:rsidP="000B740C">
      <w:pPr>
        <w:pStyle w:val="FootnoteText"/>
        <w:jc w:val="both"/>
        <w:rPr>
          <w:rFonts w:ascii="GHEA Grapalat" w:hAnsi="GHEA Grapalat"/>
        </w:rPr>
      </w:pPr>
    </w:p>
  </w:footnote>
  <w:footnote w:id="26">
    <w:p w14:paraId="2377BD77" w14:textId="77777777" w:rsidR="000B740C" w:rsidRPr="008842CE" w:rsidRDefault="000B740C" w:rsidP="000B740C">
      <w:pPr>
        <w:pStyle w:val="FootnoteText"/>
        <w:jc w:val="both"/>
      </w:pPr>
    </w:p>
  </w:footnote>
  <w:footnote w:id="27">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8">
    <w:p w14:paraId="0F387BFA" w14:textId="77777777" w:rsidR="00E93F76" w:rsidRPr="008842CE" w:rsidRDefault="00E93F76" w:rsidP="00E93F7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F8F0FA" w14:textId="77777777" w:rsidR="00E93F76" w:rsidRPr="008842CE" w:rsidRDefault="00E93F76" w:rsidP="00E93F76">
      <w:pPr>
        <w:pStyle w:val="FootnoteText"/>
        <w:jc w:val="both"/>
        <w:rPr>
          <w:rFonts w:ascii="GHEA Grapalat" w:hAnsi="GHEA Grapalat"/>
        </w:rPr>
      </w:pPr>
    </w:p>
  </w:footnote>
  <w:footnote w:id="29">
    <w:p w14:paraId="5D41616A" w14:textId="77777777" w:rsidR="00E93F76" w:rsidRPr="008842CE" w:rsidRDefault="00E93F76" w:rsidP="00E93F76">
      <w:pPr>
        <w:pStyle w:val="FootnoteText"/>
        <w:jc w:val="both"/>
      </w:pPr>
    </w:p>
  </w:footnote>
  <w:footnote w:id="30">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31">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2">
    <w:p w14:paraId="6891EBB4" w14:textId="77777777" w:rsidR="003310CD" w:rsidRPr="00A6067F" w:rsidRDefault="003310CD" w:rsidP="003310CD">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410C4A0F" w14:textId="77777777" w:rsidR="003310CD" w:rsidRPr="00A6067F" w:rsidRDefault="003310CD" w:rsidP="003310CD">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33">
    <w:p w14:paraId="7BFC82F4" w14:textId="77777777" w:rsidR="0061787C" w:rsidRPr="000A504A" w:rsidRDefault="0061787C" w:rsidP="00BB28C8">
      <w:pPr>
        <w:pStyle w:val="FootnoteText"/>
        <w:widowControl w:val="0"/>
        <w:jc w:val="both"/>
        <w:rPr>
          <w:ins w:id="21"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34">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5">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6">
    <w:p w14:paraId="7417042B" w14:textId="77777777" w:rsidR="00C53EC8" w:rsidRPr="00124BE9" w:rsidRDefault="00C53EC8" w:rsidP="00C53E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7">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8">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9">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40">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1">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2"/>
  </w:num>
  <w:num w:numId="3" w16cid:durableId="2030718160">
    <w:abstractNumId w:val="29"/>
  </w:num>
  <w:num w:numId="4" w16cid:durableId="1350065238">
    <w:abstractNumId w:val="22"/>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5"/>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7"/>
  </w:num>
  <w:num w:numId="15" w16cid:durableId="1236206832">
    <w:abstractNumId w:val="40"/>
  </w:num>
  <w:num w:numId="16" w16cid:durableId="2063365679">
    <w:abstractNumId w:val="21"/>
  </w:num>
  <w:num w:numId="17" w16cid:durableId="1482577645">
    <w:abstractNumId w:val="7"/>
  </w:num>
  <w:num w:numId="18" w16cid:durableId="985817729">
    <w:abstractNumId w:val="1"/>
  </w:num>
  <w:num w:numId="19" w16cid:durableId="1684281838">
    <w:abstractNumId w:val="23"/>
  </w:num>
  <w:num w:numId="20" w16cid:durableId="873427336">
    <w:abstractNumId w:val="23"/>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0"/>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4"/>
  </w:num>
  <w:num w:numId="37" w16cid:durableId="1615596204">
    <w:abstractNumId w:val="16"/>
  </w:num>
  <w:num w:numId="38" w16cid:durableId="276059773">
    <w:abstractNumId w:val="37"/>
  </w:num>
  <w:num w:numId="39" w16cid:durableId="927930428">
    <w:abstractNumId w:val="32"/>
  </w:num>
  <w:num w:numId="40" w16cid:durableId="2109036091">
    <w:abstractNumId w:val="2"/>
  </w:num>
  <w:num w:numId="41" w16cid:durableId="1546330101">
    <w:abstractNumId w:val="18"/>
  </w:num>
  <w:num w:numId="42" w16cid:durableId="861406082">
    <w:abstractNumId w:val="41"/>
  </w:num>
  <w:num w:numId="43" w16cid:durableId="1093359620">
    <w:abstractNumId w:val="24"/>
  </w:num>
  <w:num w:numId="44" w16cid:durableId="1396321813">
    <w:abstractNumId w:val="26"/>
  </w:num>
  <w:num w:numId="45" w16cid:durableId="595601600">
    <w:abstractNumId w:val="5"/>
  </w:num>
  <w:num w:numId="46" w16cid:durableId="2069650865">
    <w:abstractNumId w:val="15"/>
  </w:num>
  <w:num w:numId="47" w16cid:durableId="676273256">
    <w:abstractNumId w:val="19"/>
  </w:num>
  <w:num w:numId="48" w16cid:durableId="799035421">
    <w:abstractNumId w:val="2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BE9"/>
    <w:rsid w:val="00013C24"/>
    <w:rsid w:val="0001551E"/>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1899"/>
    <w:rsid w:val="000320D9"/>
    <w:rsid w:val="000330A3"/>
    <w:rsid w:val="00033946"/>
    <w:rsid w:val="00033B20"/>
    <w:rsid w:val="00033C85"/>
    <w:rsid w:val="00033ED4"/>
    <w:rsid w:val="00034CED"/>
    <w:rsid w:val="00037DDE"/>
    <w:rsid w:val="000408D8"/>
    <w:rsid w:val="00041366"/>
    <w:rsid w:val="000424BA"/>
    <w:rsid w:val="00042906"/>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02E"/>
    <w:rsid w:val="00063084"/>
    <w:rsid w:val="0006311D"/>
    <w:rsid w:val="00063AEF"/>
    <w:rsid w:val="000640F7"/>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0FE"/>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8"/>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AF0"/>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40C"/>
    <w:rsid w:val="000B751B"/>
    <w:rsid w:val="000B7641"/>
    <w:rsid w:val="000B7C54"/>
    <w:rsid w:val="000C062F"/>
    <w:rsid w:val="000C0A9D"/>
    <w:rsid w:val="000C165F"/>
    <w:rsid w:val="000C1F01"/>
    <w:rsid w:val="000C264F"/>
    <w:rsid w:val="000C2BF4"/>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2A01"/>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1ED"/>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2B4C"/>
    <w:rsid w:val="001439BD"/>
    <w:rsid w:val="00143BD7"/>
    <w:rsid w:val="00143E8C"/>
    <w:rsid w:val="00143E9D"/>
    <w:rsid w:val="0014410F"/>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288"/>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11F"/>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CF0"/>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244"/>
    <w:rsid w:val="001B45A9"/>
    <w:rsid w:val="001B478E"/>
    <w:rsid w:val="001B48FD"/>
    <w:rsid w:val="001B6087"/>
    <w:rsid w:val="001B6899"/>
    <w:rsid w:val="001B6FCF"/>
    <w:rsid w:val="001B708D"/>
    <w:rsid w:val="001B7355"/>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0FA4"/>
    <w:rsid w:val="001E1B04"/>
    <w:rsid w:val="001E2794"/>
    <w:rsid w:val="001E2814"/>
    <w:rsid w:val="001E3D3F"/>
    <w:rsid w:val="001E47D5"/>
    <w:rsid w:val="001E4A24"/>
    <w:rsid w:val="001E5396"/>
    <w:rsid w:val="001E5412"/>
    <w:rsid w:val="001E55B2"/>
    <w:rsid w:val="001E5866"/>
    <w:rsid w:val="001E61E7"/>
    <w:rsid w:val="001E65D1"/>
    <w:rsid w:val="001E6A3A"/>
    <w:rsid w:val="001E7733"/>
    <w:rsid w:val="001F0335"/>
    <w:rsid w:val="001F0371"/>
    <w:rsid w:val="001F0B18"/>
    <w:rsid w:val="001F0EDC"/>
    <w:rsid w:val="001F0F81"/>
    <w:rsid w:val="001F1DCE"/>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1012"/>
    <w:rsid w:val="002017CB"/>
    <w:rsid w:val="002018D1"/>
    <w:rsid w:val="0020195C"/>
    <w:rsid w:val="00201DA0"/>
    <w:rsid w:val="00201F2E"/>
    <w:rsid w:val="00202EB4"/>
    <w:rsid w:val="00202F4D"/>
    <w:rsid w:val="002030CE"/>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19B"/>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802"/>
    <w:rsid w:val="00252C9C"/>
    <w:rsid w:val="002542AE"/>
    <w:rsid w:val="00254A26"/>
    <w:rsid w:val="00254A36"/>
    <w:rsid w:val="002554A3"/>
    <w:rsid w:val="002559B9"/>
    <w:rsid w:val="00255A85"/>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9A0"/>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8AD"/>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3DB9"/>
    <w:rsid w:val="0029416F"/>
    <w:rsid w:val="002941F2"/>
    <w:rsid w:val="00294BD5"/>
    <w:rsid w:val="00294F67"/>
    <w:rsid w:val="00294FFF"/>
    <w:rsid w:val="0029515A"/>
    <w:rsid w:val="00296434"/>
    <w:rsid w:val="002A058F"/>
    <w:rsid w:val="002A0700"/>
    <w:rsid w:val="002A0C06"/>
    <w:rsid w:val="002A0F45"/>
    <w:rsid w:val="002A10B2"/>
    <w:rsid w:val="002A1D00"/>
    <w:rsid w:val="002A1FAC"/>
    <w:rsid w:val="002A2B6F"/>
    <w:rsid w:val="002A3375"/>
    <w:rsid w:val="002A3785"/>
    <w:rsid w:val="002A3FC1"/>
    <w:rsid w:val="002A4554"/>
    <w:rsid w:val="002A464D"/>
    <w:rsid w:val="002A4BE0"/>
    <w:rsid w:val="002A5242"/>
    <w:rsid w:val="002A5688"/>
    <w:rsid w:val="002A5D26"/>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4F"/>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D6B"/>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B1F"/>
    <w:rsid w:val="00325CC0"/>
    <w:rsid w:val="00326507"/>
    <w:rsid w:val="003267C8"/>
    <w:rsid w:val="00326E88"/>
    <w:rsid w:val="00327436"/>
    <w:rsid w:val="003310CD"/>
    <w:rsid w:val="00331472"/>
    <w:rsid w:val="0033253D"/>
    <w:rsid w:val="0033269B"/>
    <w:rsid w:val="00333314"/>
    <w:rsid w:val="00333B85"/>
    <w:rsid w:val="00334564"/>
    <w:rsid w:val="003347CE"/>
    <w:rsid w:val="0033571F"/>
    <w:rsid w:val="00335BA2"/>
    <w:rsid w:val="00335C2A"/>
    <w:rsid w:val="00335DAA"/>
    <w:rsid w:val="00336709"/>
    <w:rsid w:val="00336920"/>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398"/>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693C"/>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9BA"/>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3F3"/>
    <w:rsid w:val="00380721"/>
    <w:rsid w:val="00380B10"/>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851"/>
    <w:rsid w:val="003A39AC"/>
    <w:rsid w:val="003A5049"/>
    <w:rsid w:val="003A5533"/>
    <w:rsid w:val="003A58C4"/>
    <w:rsid w:val="003A62A4"/>
    <w:rsid w:val="003A645E"/>
    <w:rsid w:val="003A6791"/>
    <w:rsid w:val="003A6BFB"/>
    <w:rsid w:val="003A734A"/>
    <w:rsid w:val="003B0D6E"/>
    <w:rsid w:val="003B173D"/>
    <w:rsid w:val="003B1BC5"/>
    <w:rsid w:val="003B1FC0"/>
    <w:rsid w:val="003B1FE5"/>
    <w:rsid w:val="003B3302"/>
    <w:rsid w:val="003B3A13"/>
    <w:rsid w:val="003B3E74"/>
    <w:rsid w:val="003B469B"/>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D23"/>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04E"/>
    <w:rsid w:val="003D2146"/>
    <w:rsid w:val="003D256D"/>
    <w:rsid w:val="003D2FE2"/>
    <w:rsid w:val="003D33C7"/>
    <w:rsid w:val="003D3794"/>
    <w:rsid w:val="003D395E"/>
    <w:rsid w:val="003D3964"/>
    <w:rsid w:val="003D3EB8"/>
    <w:rsid w:val="003D49A5"/>
    <w:rsid w:val="003D4FD0"/>
    <w:rsid w:val="003D56A5"/>
    <w:rsid w:val="003D7720"/>
    <w:rsid w:val="003D7D48"/>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2DB"/>
    <w:rsid w:val="004055C1"/>
    <w:rsid w:val="00405996"/>
    <w:rsid w:val="00405F21"/>
    <w:rsid w:val="004061C1"/>
    <w:rsid w:val="004064BA"/>
    <w:rsid w:val="0040687D"/>
    <w:rsid w:val="004068F5"/>
    <w:rsid w:val="00406DC2"/>
    <w:rsid w:val="004072C8"/>
    <w:rsid w:val="0040761D"/>
    <w:rsid w:val="0041023E"/>
    <w:rsid w:val="004110AC"/>
    <w:rsid w:val="004116A0"/>
    <w:rsid w:val="00411D9D"/>
    <w:rsid w:val="00412178"/>
    <w:rsid w:val="004127B5"/>
    <w:rsid w:val="00412C15"/>
    <w:rsid w:val="00413390"/>
    <w:rsid w:val="00413595"/>
    <w:rsid w:val="004153E3"/>
    <w:rsid w:val="00416905"/>
    <w:rsid w:val="00416F1E"/>
    <w:rsid w:val="0041739A"/>
    <w:rsid w:val="004175B6"/>
    <w:rsid w:val="004177A1"/>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3BD"/>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0B50"/>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81B"/>
    <w:rsid w:val="004B6A49"/>
    <w:rsid w:val="004B6D52"/>
    <w:rsid w:val="004B72BB"/>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48E"/>
    <w:rsid w:val="004D5671"/>
    <w:rsid w:val="004D5A00"/>
    <w:rsid w:val="004D5CA8"/>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1DEB"/>
    <w:rsid w:val="004E27C5"/>
    <w:rsid w:val="004E2FC6"/>
    <w:rsid w:val="004E36FF"/>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0F1"/>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198B"/>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224"/>
    <w:rsid w:val="005B3335"/>
    <w:rsid w:val="005B3A59"/>
    <w:rsid w:val="005B4254"/>
    <w:rsid w:val="005B4A53"/>
    <w:rsid w:val="005B598A"/>
    <w:rsid w:val="005B6593"/>
    <w:rsid w:val="005B65A8"/>
    <w:rsid w:val="005B6B3E"/>
    <w:rsid w:val="005B6B51"/>
    <w:rsid w:val="005B6DCF"/>
    <w:rsid w:val="005B6F10"/>
    <w:rsid w:val="005B796C"/>
    <w:rsid w:val="005C0666"/>
    <w:rsid w:val="005C072A"/>
    <w:rsid w:val="005C0D39"/>
    <w:rsid w:val="005C1BF7"/>
    <w:rsid w:val="005C1C00"/>
    <w:rsid w:val="005C1C99"/>
    <w:rsid w:val="005C1D27"/>
    <w:rsid w:val="005C1E5C"/>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6CB1"/>
    <w:rsid w:val="00677499"/>
    <w:rsid w:val="00677658"/>
    <w:rsid w:val="006800CD"/>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D77ED"/>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0D0"/>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B86"/>
    <w:rsid w:val="00710C1B"/>
    <w:rsid w:val="00711527"/>
    <w:rsid w:val="00711ADA"/>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398"/>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2FF"/>
    <w:rsid w:val="007813EB"/>
    <w:rsid w:val="007814A5"/>
    <w:rsid w:val="00781688"/>
    <w:rsid w:val="007827C7"/>
    <w:rsid w:val="00782CAE"/>
    <w:rsid w:val="00782D3C"/>
    <w:rsid w:val="00782D60"/>
    <w:rsid w:val="00782FDC"/>
    <w:rsid w:val="00783772"/>
    <w:rsid w:val="0078387F"/>
    <w:rsid w:val="007839E7"/>
    <w:rsid w:val="00783AA5"/>
    <w:rsid w:val="00784CB7"/>
    <w:rsid w:val="007850EE"/>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242"/>
    <w:rsid w:val="00794790"/>
    <w:rsid w:val="0079574B"/>
    <w:rsid w:val="00795CAB"/>
    <w:rsid w:val="00796008"/>
    <w:rsid w:val="00796076"/>
    <w:rsid w:val="00796161"/>
    <w:rsid w:val="007961A6"/>
    <w:rsid w:val="007965E0"/>
    <w:rsid w:val="007966BA"/>
    <w:rsid w:val="007968A3"/>
    <w:rsid w:val="007968F0"/>
    <w:rsid w:val="00796D4A"/>
    <w:rsid w:val="00797722"/>
    <w:rsid w:val="007A08E5"/>
    <w:rsid w:val="007A0FC0"/>
    <w:rsid w:val="007A12AE"/>
    <w:rsid w:val="007A1587"/>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73"/>
    <w:rsid w:val="007A7DEB"/>
    <w:rsid w:val="007B00E3"/>
    <w:rsid w:val="007B02EE"/>
    <w:rsid w:val="007B0562"/>
    <w:rsid w:val="007B057C"/>
    <w:rsid w:val="007B0CBD"/>
    <w:rsid w:val="007B188A"/>
    <w:rsid w:val="007B207A"/>
    <w:rsid w:val="007B29F6"/>
    <w:rsid w:val="007B2EA4"/>
    <w:rsid w:val="007B36E4"/>
    <w:rsid w:val="007B37DB"/>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5"/>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13D"/>
    <w:rsid w:val="007E6636"/>
    <w:rsid w:val="007E6804"/>
    <w:rsid w:val="007E6E01"/>
    <w:rsid w:val="007E7A22"/>
    <w:rsid w:val="007F12DE"/>
    <w:rsid w:val="007F1314"/>
    <w:rsid w:val="007F1C07"/>
    <w:rsid w:val="007F281F"/>
    <w:rsid w:val="007F3DC5"/>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2296"/>
    <w:rsid w:val="00813485"/>
    <w:rsid w:val="00813760"/>
    <w:rsid w:val="00813CE0"/>
    <w:rsid w:val="00814DBD"/>
    <w:rsid w:val="0081568C"/>
    <w:rsid w:val="00816381"/>
    <w:rsid w:val="008164BA"/>
    <w:rsid w:val="00816505"/>
    <w:rsid w:val="00816B3C"/>
    <w:rsid w:val="0081738C"/>
    <w:rsid w:val="0081794D"/>
    <w:rsid w:val="00820257"/>
    <w:rsid w:val="00820BA4"/>
    <w:rsid w:val="0082102B"/>
    <w:rsid w:val="008218B4"/>
    <w:rsid w:val="00821921"/>
    <w:rsid w:val="008223F5"/>
    <w:rsid w:val="00822942"/>
    <w:rsid w:val="008229D3"/>
    <w:rsid w:val="00822E50"/>
    <w:rsid w:val="00823044"/>
    <w:rsid w:val="0082440E"/>
    <w:rsid w:val="00824F4C"/>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6F1C"/>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806"/>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03A"/>
    <w:rsid w:val="008875C7"/>
    <w:rsid w:val="00890035"/>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2D57"/>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138"/>
    <w:rsid w:val="008D5489"/>
    <w:rsid w:val="008D5704"/>
    <w:rsid w:val="008D5808"/>
    <w:rsid w:val="008D67EF"/>
    <w:rsid w:val="008D68DB"/>
    <w:rsid w:val="008D698C"/>
    <w:rsid w:val="008D6A46"/>
    <w:rsid w:val="008D6BF5"/>
    <w:rsid w:val="008D77B2"/>
    <w:rsid w:val="008D7917"/>
    <w:rsid w:val="008D7CAC"/>
    <w:rsid w:val="008D7FF8"/>
    <w:rsid w:val="008E00F2"/>
    <w:rsid w:val="008E0C98"/>
    <w:rsid w:val="008E1617"/>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3AF"/>
    <w:rsid w:val="008F7908"/>
    <w:rsid w:val="009029BE"/>
    <w:rsid w:val="00902D0C"/>
    <w:rsid w:val="00903382"/>
    <w:rsid w:val="00903898"/>
    <w:rsid w:val="00903A1A"/>
    <w:rsid w:val="00903D4D"/>
    <w:rsid w:val="00903ECF"/>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5DD8"/>
    <w:rsid w:val="009160C2"/>
    <w:rsid w:val="00916A53"/>
    <w:rsid w:val="00916E77"/>
    <w:rsid w:val="00917234"/>
    <w:rsid w:val="00917FAA"/>
    <w:rsid w:val="00920009"/>
    <w:rsid w:val="0092041F"/>
    <w:rsid w:val="009215EA"/>
    <w:rsid w:val="009229DF"/>
    <w:rsid w:val="009230C2"/>
    <w:rsid w:val="00923711"/>
    <w:rsid w:val="00924268"/>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0CCA"/>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4D20"/>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0DA2"/>
    <w:rsid w:val="009C183D"/>
    <w:rsid w:val="009C1A9A"/>
    <w:rsid w:val="009C1A9B"/>
    <w:rsid w:val="009C1D0F"/>
    <w:rsid w:val="009C35A4"/>
    <w:rsid w:val="009C3724"/>
    <w:rsid w:val="009C3A21"/>
    <w:rsid w:val="009C3B73"/>
    <w:rsid w:val="009C3EC5"/>
    <w:rsid w:val="009C3FD4"/>
    <w:rsid w:val="009C5264"/>
    <w:rsid w:val="009C5A1D"/>
    <w:rsid w:val="009C5CF1"/>
    <w:rsid w:val="009C6103"/>
    <w:rsid w:val="009C73B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9A2"/>
    <w:rsid w:val="00A12A5E"/>
    <w:rsid w:val="00A12C95"/>
    <w:rsid w:val="00A134CC"/>
    <w:rsid w:val="00A13A15"/>
    <w:rsid w:val="00A14672"/>
    <w:rsid w:val="00A14685"/>
    <w:rsid w:val="00A14CF1"/>
    <w:rsid w:val="00A14ED9"/>
    <w:rsid w:val="00A150A9"/>
    <w:rsid w:val="00A150D1"/>
    <w:rsid w:val="00A1558D"/>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2201"/>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8AC"/>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14F"/>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2C1"/>
    <w:rsid w:val="00AF2710"/>
    <w:rsid w:val="00AF2CF3"/>
    <w:rsid w:val="00AF2ED5"/>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0BD1"/>
    <w:rsid w:val="00B31DFD"/>
    <w:rsid w:val="00B32124"/>
    <w:rsid w:val="00B32C46"/>
    <w:rsid w:val="00B32D39"/>
    <w:rsid w:val="00B333DF"/>
    <w:rsid w:val="00B33451"/>
    <w:rsid w:val="00B34D92"/>
    <w:rsid w:val="00B351F5"/>
    <w:rsid w:val="00B352C1"/>
    <w:rsid w:val="00B35AAF"/>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18B0"/>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25A"/>
    <w:rsid w:val="00B8636F"/>
    <w:rsid w:val="00B86BCB"/>
    <w:rsid w:val="00B86C5F"/>
    <w:rsid w:val="00B9048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97CEA"/>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40F"/>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84B"/>
    <w:rsid w:val="00BE6F5D"/>
    <w:rsid w:val="00BE7F64"/>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1B39"/>
    <w:rsid w:val="00C021EC"/>
    <w:rsid w:val="00C024D3"/>
    <w:rsid w:val="00C029B6"/>
    <w:rsid w:val="00C031D0"/>
    <w:rsid w:val="00C0337E"/>
    <w:rsid w:val="00C03431"/>
    <w:rsid w:val="00C03A28"/>
    <w:rsid w:val="00C03AAF"/>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19E"/>
    <w:rsid w:val="00C3421C"/>
    <w:rsid w:val="00C34296"/>
    <w:rsid w:val="00C34414"/>
    <w:rsid w:val="00C34791"/>
    <w:rsid w:val="00C3484C"/>
    <w:rsid w:val="00C34AFD"/>
    <w:rsid w:val="00C34C57"/>
    <w:rsid w:val="00C35487"/>
    <w:rsid w:val="00C3569B"/>
    <w:rsid w:val="00C358EA"/>
    <w:rsid w:val="00C364E8"/>
    <w:rsid w:val="00C366B6"/>
    <w:rsid w:val="00C37724"/>
    <w:rsid w:val="00C3797F"/>
    <w:rsid w:val="00C4095B"/>
    <w:rsid w:val="00C40C1E"/>
    <w:rsid w:val="00C40C65"/>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3EC8"/>
    <w:rsid w:val="00C54CEE"/>
    <w:rsid w:val="00C54FF1"/>
    <w:rsid w:val="00C5588A"/>
    <w:rsid w:val="00C5590F"/>
    <w:rsid w:val="00C562F1"/>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4EAB"/>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C30"/>
    <w:rsid w:val="00C72D0E"/>
    <w:rsid w:val="00C72E21"/>
    <w:rsid w:val="00C73E62"/>
    <w:rsid w:val="00C7412D"/>
    <w:rsid w:val="00C74607"/>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F8C"/>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6ED"/>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7D4"/>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169"/>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224"/>
    <w:rsid w:val="00D53408"/>
    <w:rsid w:val="00D53FEB"/>
    <w:rsid w:val="00D5440E"/>
    <w:rsid w:val="00D5443D"/>
    <w:rsid w:val="00D54E6F"/>
    <w:rsid w:val="00D5541F"/>
    <w:rsid w:val="00D5674E"/>
    <w:rsid w:val="00D56D2A"/>
    <w:rsid w:val="00D57126"/>
    <w:rsid w:val="00D57531"/>
    <w:rsid w:val="00D60E8B"/>
    <w:rsid w:val="00D612BC"/>
    <w:rsid w:val="00D61D87"/>
    <w:rsid w:val="00D6264D"/>
    <w:rsid w:val="00D62855"/>
    <w:rsid w:val="00D62A25"/>
    <w:rsid w:val="00D62C0F"/>
    <w:rsid w:val="00D63151"/>
    <w:rsid w:val="00D63B1F"/>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4CF7"/>
    <w:rsid w:val="00D7504A"/>
    <w:rsid w:val="00D758CA"/>
    <w:rsid w:val="00D75F27"/>
    <w:rsid w:val="00D76188"/>
    <w:rsid w:val="00D76453"/>
    <w:rsid w:val="00D76BBA"/>
    <w:rsid w:val="00D770E9"/>
    <w:rsid w:val="00D7784B"/>
    <w:rsid w:val="00D77ADB"/>
    <w:rsid w:val="00D77EF7"/>
    <w:rsid w:val="00D80916"/>
    <w:rsid w:val="00D80FD6"/>
    <w:rsid w:val="00D813FC"/>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0DBE"/>
    <w:rsid w:val="00D91277"/>
    <w:rsid w:val="00D91C7E"/>
    <w:rsid w:val="00D927EB"/>
    <w:rsid w:val="00D93D8E"/>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A72D0"/>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4A55"/>
    <w:rsid w:val="00DE5B89"/>
    <w:rsid w:val="00DE65EA"/>
    <w:rsid w:val="00DE7706"/>
    <w:rsid w:val="00DE7753"/>
    <w:rsid w:val="00DE7BA2"/>
    <w:rsid w:val="00DE7F8F"/>
    <w:rsid w:val="00DF09E7"/>
    <w:rsid w:val="00DF0BD2"/>
    <w:rsid w:val="00DF11C4"/>
    <w:rsid w:val="00DF1625"/>
    <w:rsid w:val="00DF19A1"/>
    <w:rsid w:val="00DF2018"/>
    <w:rsid w:val="00DF2066"/>
    <w:rsid w:val="00DF2686"/>
    <w:rsid w:val="00DF2F68"/>
    <w:rsid w:val="00DF2FB8"/>
    <w:rsid w:val="00DF3688"/>
    <w:rsid w:val="00DF44E3"/>
    <w:rsid w:val="00DF475A"/>
    <w:rsid w:val="00DF4D4B"/>
    <w:rsid w:val="00DF5182"/>
    <w:rsid w:val="00DF6262"/>
    <w:rsid w:val="00DF6C95"/>
    <w:rsid w:val="00DF749E"/>
    <w:rsid w:val="00E00AD1"/>
    <w:rsid w:val="00E00DFE"/>
    <w:rsid w:val="00E01485"/>
    <w:rsid w:val="00E01503"/>
    <w:rsid w:val="00E020C1"/>
    <w:rsid w:val="00E02449"/>
    <w:rsid w:val="00E02AD2"/>
    <w:rsid w:val="00E02F60"/>
    <w:rsid w:val="00E040F0"/>
    <w:rsid w:val="00E044F1"/>
    <w:rsid w:val="00E04589"/>
    <w:rsid w:val="00E045AE"/>
    <w:rsid w:val="00E046C2"/>
    <w:rsid w:val="00E04B06"/>
    <w:rsid w:val="00E04FA9"/>
    <w:rsid w:val="00E05F32"/>
    <w:rsid w:val="00E05FDF"/>
    <w:rsid w:val="00E06E9D"/>
    <w:rsid w:val="00E070E6"/>
    <w:rsid w:val="00E10031"/>
    <w:rsid w:val="00E10991"/>
    <w:rsid w:val="00E10BB7"/>
    <w:rsid w:val="00E123CE"/>
    <w:rsid w:val="00E12F7E"/>
    <w:rsid w:val="00E1385B"/>
    <w:rsid w:val="00E141C7"/>
    <w:rsid w:val="00E14357"/>
    <w:rsid w:val="00E14672"/>
    <w:rsid w:val="00E153F0"/>
    <w:rsid w:val="00E158BC"/>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27569"/>
    <w:rsid w:val="00E30E2D"/>
    <w:rsid w:val="00E30F0C"/>
    <w:rsid w:val="00E31A0F"/>
    <w:rsid w:val="00E326DD"/>
    <w:rsid w:val="00E327B8"/>
    <w:rsid w:val="00E32CC2"/>
    <w:rsid w:val="00E32D5B"/>
    <w:rsid w:val="00E33157"/>
    <w:rsid w:val="00E332A6"/>
    <w:rsid w:val="00E333E5"/>
    <w:rsid w:val="00E3357F"/>
    <w:rsid w:val="00E33599"/>
    <w:rsid w:val="00E33E6B"/>
    <w:rsid w:val="00E343E7"/>
    <w:rsid w:val="00E35E99"/>
    <w:rsid w:val="00E3606B"/>
    <w:rsid w:val="00E36368"/>
    <w:rsid w:val="00E36717"/>
    <w:rsid w:val="00E36A86"/>
    <w:rsid w:val="00E40DE2"/>
    <w:rsid w:val="00E41080"/>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5CFB"/>
    <w:rsid w:val="00E46422"/>
    <w:rsid w:val="00E46DBA"/>
    <w:rsid w:val="00E506C9"/>
    <w:rsid w:val="00E51117"/>
    <w:rsid w:val="00E51BA5"/>
    <w:rsid w:val="00E51CD0"/>
    <w:rsid w:val="00E51D3B"/>
    <w:rsid w:val="00E51D78"/>
    <w:rsid w:val="00E51EEA"/>
    <w:rsid w:val="00E52899"/>
    <w:rsid w:val="00E53782"/>
    <w:rsid w:val="00E53BE6"/>
    <w:rsid w:val="00E54297"/>
    <w:rsid w:val="00E54B2C"/>
    <w:rsid w:val="00E5510F"/>
    <w:rsid w:val="00E55C63"/>
    <w:rsid w:val="00E55D53"/>
    <w:rsid w:val="00E55DF8"/>
    <w:rsid w:val="00E55EBF"/>
    <w:rsid w:val="00E560CB"/>
    <w:rsid w:val="00E569EA"/>
    <w:rsid w:val="00E6008B"/>
    <w:rsid w:val="00E60239"/>
    <w:rsid w:val="00E6044F"/>
    <w:rsid w:val="00E60526"/>
    <w:rsid w:val="00E62344"/>
    <w:rsid w:val="00E6288F"/>
    <w:rsid w:val="00E63619"/>
    <w:rsid w:val="00E6367A"/>
    <w:rsid w:val="00E63C8D"/>
    <w:rsid w:val="00E64321"/>
    <w:rsid w:val="00E64337"/>
    <w:rsid w:val="00E6482B"/>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70C"/>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3F76"/>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0F2"/>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3C7C"/>
    <w:rsid w:val="00ED437B"/>
    <w:rsid w:val="00ED4719"/>
    <w:rsid w:val="00ED4C1D"/>
    <w:rsid w:val="00ED5972"/>
    <w:rsid w:val="00ED5C1C"/>
    <w:rsid w:val="00ED615F"/>
    <w:rsid w:val="00ED6836"/>
    <w:rsid w:val="00ED6A38"/>
    <w:rsid w:val="00EE09A4"/>
    <w:rsid w:val="00EE0CB1"/>
    <w:rsid w:val="00EE0E70"/>
    <w:rsid w:val="00EE0EB3"/>
    <w:rsid w:val="00EE0ED3"/>
    <w:rsid w:val="00EE0EF1"/>
    <w:rsid w:val="00EE1022"/>
    <w:rsid w:val="00EE2663"/>
    <w:rsid w:val="00EE37AA"/>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062B"/>
    <w:rsid w:val="00EF11FF"/>
    <w:rsid w:val="00EF24C7"/>
    <w:rsid w:val="00EF25F5"/>
    <w:rsid w:val="00EF273B"/>
    <w:rsid w:val="00EF2954"/>
    <w:rsid w:val="00EF2B43"/>
    <w:rsid w:val="00EF352E"/>
    <w:rsid w:val="00EF3639"/>
    <w:rsid w:val="00EF3662"/>
    <w:rsid w:val="00EF3867"/>
    <w:rsid w:val="00EF3E3E"/>
    <w:rsid w:val="00EF491F"/>
    <w:rsid w:val="00EF4AEC"/>
    <w:rsid w:val="00EF548A"/>
    <w:rsid w:val="00EF5EF7"/>
    <w:rsid w:val="00EF6526"/>
    <w:rsid w:val="00EF6CF5"/>
    <w:rsid w:val="00EF6EB4"/>
    <w:rsid w:val="00EF7868"/>
    <w:rsid w:val="00F004B7"/>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EC2"/>
    <w:rsid w:val="00F22027"/>
    <w:rsid w:val="00F23100"/>
    <w:rsid w:val="00F2352C"/>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0DEE"/>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4C80"/>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3EC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paragraph" w:customStyle="1" w:styleId="msonormal0">
    <w:name w:val="msonormal"/>
    <w:basedOn w:val="Normal"/>
    <w:rsid w:val="0081794D"/>
    <w:pPr>
      <w:spacing w:before="100" w:beforeAutospacing="1" w:after="100" w:afterAutospacing="1"/>
    </w:pPr>
    <w:rPr>
      <w:lang w:val="en-US" w:eastAsia="en-US" w:bidi="ar-SA"/>
    </w:rPr>
  </w:style>
  <w:style w:type="paragraph" w:customStyle="1" w:styleId="font0">
    <w:name w:val="font0"/>
    <w:basedOn w:val="Normal"/>
    <w:rsid w:val="0081794D"/>
    <w:pPr>
      <w:spacing w:before="100" w:beforeAutospacing="1" w:after="100" w:afterAutospacing="1"/>
    </w:pPr>
    <w:rPr>
      <w:rFonts w:ascii="Arial" w:hAnsi="Arial" w:cs="Arial"/>
      <w:color w:val="000000"/>
      <w:sz w:val="20"/>
      <w:szCs w:val="20"/>
      <w:lang w:val="en-US" w:eastAsia="en-US" w:bidi="ar-SA"/>
    </w:rPr>
  </w:style>
  <w:style w:type="character" w:customStyle="1" w:styleId="ezkurwreuab5ozgtqnkl">
    <w:name w:val="ezkurwreuab5ozgtqnkl"/>
    <w:basedOn w:val="DefaultParagraphFont"/>
    <w:rsid w:val="006D7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881383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901865341">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40215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47204391">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4469</TotalTime>
  <Pages>104</Pages>
  <Words>27102</Words>
  <Characters>154486</Characters>
  <Application>Microsoft Office Word</Application>
  <DocSecurity>0</DocSecurity>
  <Lines>1287</Lines>
  <Paragraphs>362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181226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1986</cp:revision>
  <cp:lastPrinted>2018-02-16T07:12:00Z</cp:lastPrinted>
  <dcterms:created xsi:type="dcterms:W3CDTF">2019-10-28T07:04:00Z</dcterms:created>
  <dcterms:modified xsi:type="dcterms:W3CDTF">2025-10-24T13:19:00Z</dcterms:modified>
</cp:coreProperties>
</file>